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5E8CFC7C" w14:textId="77777777" w:rsidTr="00060C0C">
        <w:trPr>
          <w:trHeight w:hRule="exact" w:val="2948"/>
        </w:trPr>
        <w:tc>
          <w:tcPr>
            <w:tcW w:w="11185" w:type="dxa"/>
            <w:shd w:val="clear" w:color="auto" w:fill="83D0F5"/>
            <w:vAlign w:val="center"/>
          </w:tcPr>
          <w:p w14:paraId="037FF2A9" w14:textId="2CABA5C7" w:rsidR="00974E99" w:rsidRPr="00405755" w:rsidRDefault="00974E99" w:rsidP="00564664">
            <w:pPr>
              <w:pStyle w:val="Documenttype"/>
            </w:pPr>
            <w:r w:rsidRPr="00405755">
              <w:t xml:space="preserve">IALA </w:t>
            </w:r>
            <w:r w:rsidR="00F905E1" w:rsidRPr="00405755">
              <w:t>R</w:t>
            </w:r>
            <w:r w:rsidR="00456EE9" w:rsidRPr="00405755">
              <w:t>ECOMMENDATI</w:t>
            </w:r>
            <w:r w:rsidR="00F905E1" w:rsidRPr="00405755">
              <w:t>ON</w:t>
            </w:r>
          </w:p>
        </w:tc>
      </w:tr>
    </w:tbl>
    <w:p w14:paraId="61BEF8A3" w14:textId="50039FE7" w:rsidR="008972C3" w:rsidRPr="00405755" w:rsidRDefault="00DC3664" w:rsidP="003274DB">
      <w:r>
        <w:rPr>
          <w:noProof/>
          <w:lang w:val="en-IE" w:eastAsia="en-IE"/>
        </w:rPr>
        <mc:AlternateContent>
          <mc:Choice Requires="wps">
            <w:drawing>
              <wp:anchor distT="45720" distB="45720" distL="114300" distR="114300" simplePos="0" relativeHeight="251659264" behindDoc="0" locked="0" layoutInCell="1" allowOverlap="1" wp14:anchorId="34669073" wp14:editId="3B3586C6">
                <wp:simplePos x="0" y="0"/>
                <wp:positionH relativeFrom="column">
                  <wp:posOffset>3961447</wp:posOffset>
                </wp:positionH>
                <wp:positionV relativeFrom="paragraph">
                  <wp:posOffset>-2673985</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BB28132" w14:textId="26A389F5" w:rsidR="00DC3664" w:rsidRPr="007B03F1" w:rsidRDefault="00DC3664">
                            <w:pPr>
                              <w:rPr>
                                <w:color w:val="FF0000"/>
                              </w:rPr>
                            </w:pPr>
                            <w:r w:rsidRPr="007B03F1">
                              <w:rPr>
                                <w:color w:val="FF0000"/>
                              </w:rPr>
                              <w:t>David Jeffkins, Vice-Chair of ENG Committee, will brief the ARM Committee on the request for assistance from the ENG Committee in relation to ENG5-11.1.21.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4669073" id="_x0000_t202" coordsize="21600,21600" o:spt="202" path="m,l,21600r21600,l21600,xe">
                <v:stroke joinstyle="miter"/>
                <v:path gradientshapeok="t" o:connecttype="rect"/>
              </v:shapetype>
              <v:shape id="Text Box 2" o:spid="_x0000_s1026" type="#_x0000_t202" style="position:absolute;margin-left:311.9pt;margin-top:-210.55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">
                <v:textbox style="mso-fit-shape-to-text:t">
                  <w:txbxContent>
                    <w:p w14:paraId="3BB28132" w14:textId="26A389F5" w:rsidR="00DC3664" w:rsidRPr="007B03F1" w:rsidRDefault="00DC3664">
                      <w:pPr>
                        <w:rPr>
                          <w:color w:val="FF0000"/>
                        </w:rPr>
                      </w:pPr>
                      <w:r w:rsidRPr="007B03F1">
                        <w:rPr>
                          <w:color w:val="FF0000"/>
                        </w:rPr>
                        <w:t>David Jeffkins, Vice-Chair of ENG Committee, will brief the ARM Committee on the request for assistance from the ENG Committee in relation to ENG5-11.1.21.</w:t>
                      </w:r>
                    </w:p>
                  </w:txbxContent>
                </v:textbox>
                <w10:wrap type="square"/>
              </v:shape>
            </w:pict>
          </mc:Fallback>
        </mc:AlternateContent>
      </w:r>
    </w:p>
    <w:p w14:paraId="76556C03" w14:textId="77777777" w:rsidR="00D74AE1" w:rsidRPr="00405755" w:rsidRDefault="00D74AE1" w:rsidP="003274DB"/>
    <w:p w14:paraId="461DB762" w14:textId="77777777" w:rsidR="00111E0A" w:rsidRPr="00405755" w:rsidRDefault="002163AE" w:rsidP="00111E0A">
      <w:pPr>
        <w:pStyle w:val="Documentnumber"/>
      </w:pPr>
      <w:r>
        <w:t>E-106</w:t>
      </w:r>
    </w:p>
    <w:p w14:paraId="7D111406" w14:textId="77777777" w:rsidR="00111E0A" w:rsidRPr="00405755" w:rsidRDefault="00111E0A" w:rsidP="003274DB"/>
    <w:p w14:paraId="133A19D3" w14:textId="546BC6A3" w:rsidR="00776004" w:rsidRPr="00405755" w:rsidRDefault="002163AE" w:rsidP="00564664">
      <w:pPr>
        <w:pStyle w:val="Documentname"/>
      </w:pPr>
      <w:r>
        <w:t>Recomm</w:t>
      </w:r>
      <w:r w:rsidR="009131D6">
        <w:t>endation on the u</w:t>
      </w:r>
      <w:bookmarkStart w:id="0" w:name="_GoBack"/>
      <w:bookmarkEnd w:id="0"/>
      <w:r w:rsidR="009131D6">
        <w:t>se of retroref</w:t>
      </w:r>
      <w:r>
        <w:t>l</w:t>
      </w:r>
      <w:r w:rsidR="009131D6">
        <w:t>e</w:t>
      </w:r>
      <w:r>
        <w:t>cting material on Aids to navigation Marks within the iala maritime buoyage system</w:t>
      </w:r>
    </w:p>
    <w:p w14:paraId="36FD8001" w14:textId="77777777" w:rsidR="00D74AE1" w:rsidRPr="00405755" w:rsidRDefault="00D74AE1" w:rsidP="00D74AE1"/>
    <w:p w14:paraId="362483BA" w14:textId="77777777" w:rsidR="006A48A6" w:rsidRPr="00405755" w:rsidRDefault="006A48A6" w:rsidP="00D74AE1"/>
    <w:p w14:paraId="31DE367C" w14:textId="77777777" w:rsidR="005378B8" w:rsidRPr="00405755" w:rsidRDefault="005378B8" w:rsidP="00D74AE1"/>
    <w:p w14:paraId="34DD0A90" w14:textId="77777777" w:rsidR="005378B8" w:rsidRPr="00405755" w:rsidRDefault="005378B8" w:rsidP="00D74AE1"/>
    <w:p w14:paraId="1EEB1626" w14:textId="77777777" w:rsidR="005378B8" w:rsidRPr="00405755" w:rsidRDefault="005378B8" w:rsidP="00D74AE1"/>
    <w:p w14:paraId="3BBD6F7F" w14:textId="77777777" w:rsidR="005378B8" w:rsidRPr="00405755" w:rsidRDefault="005378B8" w:rsidP="00D74AE1"/>
    <w:p w14:paraId="6D6B1DBF" w14:textId="77777777" w:rsidR="005378B8" w:rsidRPr="00405755" w:rsidRDefault="005378B8" w:rsidP="00D74AE1"/>
    <w:p w14:paraId="41611495" w14:textId="77777777" w:rsidR="005378B8" w:rsidRPr="00405755" w:rsidRDefault="005378B8" w:rsidP="00D74AE1"/>
    <w:p w14:paraId="445F7D0F" w14:textId="77777777" w:rsidR="005378B8" w:rsidRPr="00405755" w:rsidRDefault="005378B8" w:rsidP="00D74AE1"/>
    <w:p w14:paraId="1E4D75A1" w14:textId="77777777" w:rsidR="005378B8" w:rsidRPr="00405755" w:rsidRDefault="005378B8" w:rsidP="00D74AE1"/>
    <w:p w14:paraId="1CA6586A" w14:textId="77777777" w:rsidR="005378B8" w:rsidRPr="00405755" w:rsidRDefault="005378B8" w:rsidP="00D74AE1"/>
    <w:p w14:paraId="349A9374" w14:textId="77777777" w:rsidR="005378B8" w:rsidRPr="00405755" w:rsidRDefault="005378B8" w:rsidP="00D74AE1"/>
    <w:p w14:paraId="2917A4C8" w14:textId="77777777" w:rsidR="005378B8" w:rsidRPr="00405755" w:rsidRDefault="005378B8" w:rsidP="00D74AE1"/>
    <w:p w14:paraId="0B1945C1" w14:textId="77777777" w:rsidR="005378B8" w:rsidRPr="00405755" w:rsidRDefault="005378B8" w:rsidP="00D74AE1"/>
    <w:p w14:paraId="6395C052" w14:textId="77777777" w:rsidR="005378B8" w:rsidRPr="00405755" w:rsidRDefault="005378B8" w:rsidP="00D74AE1"/>
    <w:p w14:paraId="0300075F" w14:textId="77777777" w:rsidR="005378B8" w:rsidRPr="00405755" w:rsidRDefault="005378B8" w:rsidP="00D74AE1"/>
    <w:p w14:paraId="33278B79" w14:textId="77777777" w:rsidR="005378B8" w:rsidRPr="00405755" w:rsidRDefault="005378B8" w:rsidP="00D74AE1"/>
    <w:p w14:paraId="0F1E7123" w14:textId="1743057B" w:rsidR="005378B8" w:rsidRPr="00405755" w:rsidRDefault="005378B8" w:rsidP="005378B8">
      <w:pPr>
        <w:pStyle w:val="Editionnumber"/>
      </w:pPr>
      <w:r w:rsidRPr="00405755">
        <w:t xml:space="preserve">Edition </w:t>
      </w:r>
      <w:r w:rsidR="009131D6">
        <w:t>1</w:t>
      </w:r>
      <w:commentRangeStart w:id="1"/>
      <w:r w:rsidRPr="00405755">
        <w:t>.0</w:t>
      </w:r>
      <w:commentRangeEnd w:id="1"/>
      <w:r w:rsidRPr="00405755">
        <w:rPr>
          <w:rStyle w:val="CommentReference"/>
          <w:b w:val="0"/>
          <w:color w:val="auto"/>
        </w:rPr>
        <w:commentReference w:id="1"/>
      </w:r>
    </w:p>
    <w:p w14:paraId="1DE6FD78" w14:textId="77777777" w:rsidR="006A48A6" w:rsidRPr="00405755" w:rsidRDefault="005378B8" w:rsidP="005378B8">
      <w:pPr>
        <w:pStyle w:val="Documentdate"/>
      </w:pPr>
      <w:r w:rsidRPr="00405755">
        <w:t xml:space="preserve">Document </w:t>
      </w:r>
      <w:commentRangeStart w:id="2"/>
      <w:r w:rsidRPr="00405755">
        <w:t>date</w:t>
      </w:r>
      <w:commentRangeEnd w:id="2"/>
      <w:r w:rsidRPr="00405755">
        <w:rPr>
          <w:rStyle w:val="CommentReference"/>
          <w:b w:val="0"/>
          <w:color w:val="auto"/>
        </w:rPr>
        <w:commentReference w:id="2"/>
      </w:r>
    </w:p>
    <w:p w14:paraId="4196AF73" w14:textId="77777777" w:rsidR="00BC27F6" w:rsidRPr="00405755" w:rsidRDefault="00BC27F6" w:rsidP="00D74AE1">
      <w:pPr>
        <w:sectPr w:rsidR="00BC27F6" w:rsidRPr="00405755" w:rsidSect="007E30DF">
          <w:headerReference w:type="even" r:id="rId10"/>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4CD593DC"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5851808D" w14:textId="77777777" w:rsidTr="005E4659">
        <w:tc>
          <w:tcPr>
            <w:tcW w:w="1908" w:type="dxa"/>
          </w:tcPr>
          <w:p w14:paraId="38964AE5" w14:textId="77777777" w:rsidR="00914E26" w:rsidRPr="00405755" w:rsidRDefault="00914E26" w:rsidP="00914E26">
            <w:pPr>
              <w:pStyle w:val="Tabletexttitle"/>
            </w:pPr>
            <w:r w:rsidRPr="00405755">
              <w:t>Date</w:t>
            </w:r>
          </w:p>
        </w:tc>
        <w:tc>
          <w:tcPr>
            <w:tcW w:w="3576" w:type="dxa"/>
          </w:tcPr>
          <w:p w14:paraId="78C40336" w14:textId="77777777" w:rsidR="00914E26" w:rsidRPr="00405755" w:rsidRDefault="00914E26" w:rsidP="00914E26">
            <w:pPr>
              <w:pStyle w:val="Tabletexttitle"/>
            </w:pPr>
            <w:r w:rsidRPr="00405755">
              <w:t>Page / Section Revised</w:t>
            </w:r>
          </w:p>
        </w:tc>
        <w:tc>
          <w:tcPr>
            <w:tcW w:w="5001" w:type="dxa"/>
          </w:tcPr>
          <w:p w14:paraId="12BC2E86" w14:textId="77777777" w:rsidR="00914E26" w:rsidRPr="00405755" w:rsidRDefault="00914E26" w:rsidP="005E4659">
            <w:pPr>
              <w:pStyle w:val="Tabletexttitle"/>
              <w:ind w:right="112"/>
            </w:pPr>
            <w:r w:rsidRPr="00405755">
              <w:t>Requirement for Revision</w:t>
            </w:r>
          </w:p>
        </w:tc>
      </w:tr>
      <w:tr w:rsidR="005E4659" w:rsidRPr="00405755" w14:paraId="71B95129" w14:textId="77777777" w:rsidTr="005E4659">
        <w:trPr>
          <w:trHeight w:val="851"/>
        </w:trPr>
        <w:tc>
          <w:tcPr>
            <w:tcW w:w="1908" w:type="dxa"/>
            <w:vAlign w:val="center"/>
          </w:tcPr>
          <w:p w14:paraId="49BD9210" w14:textId="64DFDF71" w:rsidR="00914E26" w:rsidRPr="00405755" w:rsidRDefault="00607B0A" w:rsidP="00914E26">
            <w:pPr>
              <w:pStyle w:val="Tabletext"/>
            </w:pPr>
            <w:r>
              <w:t>December</w:t>
            </w:r>
          </w:p>
        </w:tc>
        <w:tc>
          <w:tcPr>
            <w:tcW w:w="3576" w:type="dxa"/>
            <w:vAlign w:val="center"/>
          </w:tcPr>
          <w:p w14:paraId="08995EC9" w14:textId="29B32C9E" w:rsidR="00914E26" w:rsidRPr="00405755" w:rsidRDefault="002163AE" w:rsidP="00914E26">
            <w:pPr>
              <w:pStyle w:val="Tabletext"/>
            </w:pPr>
            <w:del w:id="3" w:author="Jeffkins, David" w:date="2016-10-25T12:25:00Z">
              <w:r w:rsidDel="007F5191">
                <w:delText>aaaaa</w:delText>
              </w:r>
            </w:del>
            <w:ins w:id="4" w:author="Jeffkins, David" w:date="2016-10-25T12:25:00Z">
              <w:r w:rsidR="007F5191">
                <w:t>Annex A, Pages 4-6</w:t>
              </w:r>
            </w:ins>
          </w:p>
        </w:tc>
        <w:tc>
          <w:tcPr>
            <w:tcW w:w="5001" w:type="dxa"/>
            <w:vAlign w:val="center"/>
          </w:tcPr>
          <w:p w14:paraId="7ED5F8DE" w14:textId="4C0A0394" w:rsidR="00914E26" w:rsidRPr="00405755" w:rsidRDefault="007F5191" w:rsidP="007F5191">
            <w:pPr>
              <w:pStyle w:val="Tabletext"/>
            </w:pPr>
            <w:ins w:id="5" w:author="Jeffkins, David" w:date="2016-10-25T12:26:00Z">
              <w:r>
                <w:t>New tables added to Annex A for Standard and Comprehensive codes.</w:t>
              </w:r>
            </w:ins>
            <w:commentRangeStart w:id="6"/>
            <w:del w:id="7" w:author="Jeffkins, David" w:date="2016-10-25T12:26:00Z">
              <w:r w:rsidR="002163AE" w:rsidDel="007F5191">
                <w:delText>aaaaa</w:delText>
              </w:r>
              <w:commentRangeEnd w:id="6"/>
              <w:r w:rsidR="002163AE" w:rsidDel="007F5191">
                <w:rPr>
                  <w:rStyle w:val="CommentReference"/>
                  <w:color w:val="auto"/>
                </w:rPr>
                <w:commentReference w:id="6"/>
              </w:r>
            </w:del>
          </w:p>
        </w:tc>
      </w:tr>
      <w:tr w:rsidR="005E4659" w:rsidRPr="00405755" w14:paraId="6CD72F13" w14:textId="77777777" w:rsidTr="005E4659">
        <w:trPr>
          <w:trHeight w:val="851"/>
        </w:trPr>
        <w:tc>
          <w:tcPr>
            <w:tcW w:w="1908" w:type="dxa"/>
            <w:vAlign w:val="center"/>
          </w:tcPr>
          <w:p w14:paraId="6D6B7D1D" w14:textId="77777777" w:rsidR="00914E26" w:rsidRPr="00405755" w:rsidRDefault="00914E26" w:rsidP="00914E26">
            <w:pPr>
              <w:pStyle w:val="Tabletext"/>
            </w:pPr>
          </w:p>
        </w:tc>
        <w:tc>
          <w:tcPr>
            <w:tcW w:w="3576" w:type="dxa"/>
            <w:vAlign w:val="center"/>
          </w:tcPr>
          <w:p w14:paraId="4FABBF0A" w14:textId="77777777" w:rsidR="00914E26" w:rsidRPr="00405755" w:rsidRDefault="00914E26" w:rsidP="00914E26">
            <w:pPr>
              <w:pStyle w:val="Tabletext"/>
            </w:pPr>
          </w:p>
        </w:tc>
        <w:tc>
          <w:tcPr>
            <w:tcW w:w="5001" w:type="dxa"/>
            <w:vAlign w:val="center"/>
          </w:tcPr>
          <w:p w14:paraId="0ACCC611" w14:textId="77777777" w:rsidR="00914E26" w:rsidRPr="00405755" w:rsidRDefault="00914E26" w:rsidP="00914E26">
            <w:pPr>
              <w:pStyle w:val="Tabletext"/>
            </w:pPr>
          </w:p>
        </w:tc>
      </w:tr>
      <w:tr w:rsidR="005E4659" w:rsidRPr="00405755" w14:paraId="2BF52AF1" w14:textId="77777777" w:rsidTr="005E4659">
        <w:trPr>
          <w:trHeight w:val="851"/>
        </w:trPr>
        <w:tc>
          <w:tcPr>
            <w:tcW w:w="1908" w:type="dxa"/>
            <w:vAlign w:val="center"/>
          </w:tcPr>
          <w:p w14:paraId="1635CEE3" w14:textId="77777777" w:rsidR="00914E26" w:rsidRPr="00405755" w:rsidRDefault="00914E26" w:rsidP="00914E26">
            <w:pPr>
              <w:pStyle w:val="Tabletext"/>
            </w:pPr>
          </w:p>
        </w:tc>
        <w:tc>
          <w:tcPr>
            <w:tcW w:w="3576" w:type="dxa"/>
            <w:vAlign w:val="center"/>
          </w:tcPr>
          <w:p w14:paraId="294E8BFF" w14:textId="77777777" w:rsidR="00914E26" w:rsidRPr="00405755" w:rsidRDefault="00914E26" w:rsidP="00914E26">
            <w:pPr>
              <w:pStyle w:val="Tabletext"/>
            </w:pPr>
          </w:p>
        </w:tc>
        <w:tc>
          <w:tcPr>
            <w:tcW w:w="5001" w:type="dxa"/>
            <w:vAlign w:val="center"/>
          </w:tcPr>
          <w:p w14:paraId="455D6B96" w14:textId="77777777" w:rsidR="00914E26" w:rsidRPr="00405755" w:rsidRDefault="00914E26" w:rsidP="00914E26">
            <w:pPr>
              <w:pStyle w:val="Tabletext"/>
            </w:pPr>
          </w:p>
        </w:tc>
      </w:tr>
      <w:tr w:rsidR="005E4659" w:rsidRPr="00405755" w14:paraId="51EF10A2" w14:textId="77777777" w:rsidTr="005E4659">
        <w:trPr>
          <w:trHeight w:val="851"/>
        </w:trPr>
        <w:tc>
          <w:tcPr>
            <w:tcW w:w="1908" w:type="dxa"/>
            <w:vAlign w:val="center"/>
          </w:tcPr>
          <w:p w14:paraId="777D2408" w14:textId="77777777" w:rsidR="00914E26" w:rsidRPr="00405755" w:rsidRDefault="00914E26" w:rsidP="00914E26">
            <w:pPr>
              <w:pStyle w:val="Tabletext"/>
            </w:pPr>
          </w:p>
        </w:tc>
        <w:tc>
          <w:tcPr>
            <w:tcW w:w="3576" w:type="dxa"/>
            <w:vAlign w:val="center"/>
          </w:tcPr>
          <w:p w14:paraId="16DC47DC" w14:textId="77777777" w:rsidR="00914E26" w:rsidRPr="00405755" w:rsidRDefault="00914E26" w:rsidP="00914E26">
            <w:pPr>
              <w:pStyle w:val="Tabletext"/>
            </w:pPr>
          </w:p>
        </w:tc>
        <w:tc>
          <w:tcPr>
            <w:tcW w:w="5001" w:type="dxa"/>
            <w:vAlign w:val="center"/>
          </w:tcPr>
          <w:p w14:paraId="1BBD8DA1" w14:textId="77777777" w:rsidR="00914E26" w:rsidRPr="00405755" w:rsidRDefault="00914E26" w:rsidP="00914E26">
            <w:pPr>
              <w:pStyle w:val="Tabletext"/>
            </w:pPr>
          </w:p>
        </w:tc>
      </w:tr>
      <w:tr w:rsidR="005E4659" w:rsidRPr="00405755" w14:paraId="39DE7E6F" w14:textId="77777777" w:rsidTr="005E4659">
        <w:trPr>
          <w:trHeight w:val="851"/>
        </w:trPr>
        <w:tc>
          <w:tcPr>
            <w:tcW w:w="1908" w:type="dxa"/>
            <w:vAlign w:val="center"/>
          </w:tcPr>
          <w:p w14:paraId="5B5E0B10" w14:textId="77777777" w:rsidR="00914E26" w:rsidRPr="00405755" w:rsidRDefault="00914E26" w:rsidP="00914E26">
            <w:pPr>
              <w:pStyle w:val="Tabletext"/>
            </w:pPr>
          </w:p>
        </w:tc>
        <w:tc>
          <w:tcPr>
            <w:tcW w:w="3576" w:type="dxa"/>
            <w:vAlign w:val="center"/>
          </w:tcPr>
          <w:p w14:paraId="41DB5A73" w14:textId="77777777" w:rsidR="00914E26" w:rsidRPr="00405755" w:rsidRDefault="00914E26" w:rsidP="00914E26">
            <w:pPr>
              <w:pStyle w:val="Tabletext"/>
            </w:pPr>
          </w:p>
        </w:tc>
        <w:tc>
          <w:tcPr>
            <w:tcW w:w="5001" w:type="dxa"/>
            <w:vAlign w:val="center"/>
          </w:tcPr>
          <w:p w14:paraId="1729CE5D" w14:textId="77777777" w:rsidR="00914E26" w:rsidRPr="00405755" w:rsidRDefault="00914E26" w:rsidP="00914E26">
            <w:pPr>
              <w:pStyle w:val="Tabletext"/>
            </w:pPr>
          </w:p>
        </w:tc>
      </w:tr>
      <w:tr w:rsidR="005E4659" w:rsidRPr="00405755" w14:paraId="3CF94FDC" w14:textId="77777777" w:rsidTr="005E4659">
        <w:trPr>
          <w:trHeight w:val="851"/>
        </w:trPr>
        <w:tc>
          <w:tcPr>
            <w:tcW w:w="1908" w:type="dxa"/>
            <w:vAlign w:val="center"/>
          </w:tcPr>
          <w:p w14:paraId="27A52817" w14:textId="77777777" w:rsidR="00914E26" w:rsidRPr="00405755" w:rsidRDefault="00914E26" w:rsidP="00914E26">
            <w:pPr>
              <w:pStyle w:val="Tabletext"/>
            </w:pPr>
          </w:p>
        </w:tc>
        <w:tc>
          <w:tcPr>
            <w:tcW w:w="3576" w:type="dxa"/>
            <w:vAlign w:val="center"/>
          </w:tcPr>
          <w:p w14:paraId="05FFC3F0" w14:textId="77777777" w:rsidR="00914E26" w:rsidRPr="00405755" w:rsidRDefault="00914E26" w:rsidP="00914E26">
            <w:pPr>
              <w:pStyle w:val="Tabletext"/>
            </w:pPr>
          </w:p>
        </w:tc>
        <w:tc>
          <w:tcPr>
            <w:tcW w:w="5001" w:type="dxa"/>
            <w:vAlign w:val="center"/>
          </w:tcPr>
          <w:p w14:paraId="400C8FE6" w14:textId="77777777" w:rsidR="00914E26" w:rsidRPr="00405755" w:rsidRDefault="00914E26" w:rsidP="00914E26">
            <w:pPr>
              <w:pStyle w:val="Tabletext"/>
            </w:pPr>
          </w:p>
        </w:tc>
      </w:tr>
      <w:tr w:rsidR="005E4659" w:rsidRPr="00405755" w14:paraId="5F9A7F9C" w14:textId="77777777" w:rsidTr="005E4659">
        <w:trPr>
          <w:trHeight w:val="851"/>
        </w:trPr>
        <w:tc>
          <w:tcPr>
            <w:tcW w:w="1908" w:type="dxa"/>
            <w:vAlign w:val="center"/>
          </w:tcPr>
          <w:p w14:paraId="43797494" w14:textId="77777777" w:rsidR="00914E26" w:rsidRPr="00405755" w:rsidRDefault="00914E26" w:rsidP="00914E26">
            <w:pPr>
              <w:pStyle w:val="Tabletext"/>
            </w:pPr>
          </w:p>
        </w:tc>
        <w:tc>
          <w:tcPr>
            <w:tcW w:w="3576" w:type="dxa"/>
            <w:vAlign w:val="center"/>
          </w:tcPr>
          <w:p w14:paraId="257A1A73" w14:textId="77777777" w:rsidR="00914E26" w:rsidRPr="00405755" w:rsidRDefault="00914E26" w:rsidP="00914E26">
            <w:pPr>
              <w:pStyle w:val="Tabletext"/>
            </w:pPr>
          </w:p>
        </w:tc>
        <w:tc>
          <w:tcPr>
            <w:tcW w:w="5001" w:type="dxa"/>
            <w:vAlign w:val="center"/>
          </w:tcPr>
          <w:p w14:paraId="58556898" w14:textId="77777777" w:rsidR="00914E26" w:rsidRPr="00405755" w:rsidRDefault="00914E26" w:rsidP="00914E26">
            <w:pPr>
              <w:pStyle w:val="Tabletext"/>
            </w:pPr>
          </w:p>
        </w:tc>
      </w:tr>
    </w:tbl>
    <w:p w14:paraId="451E6F32" w14:textId="77777777" w:rsidR="005E4659" w:rsidRPr="00405755" w:rsidRDefault="005E4659" w:rsidP="00914E26">
      <w:pPr>
        <w:spacing w:after="200" w:line="276" w:lineRule="auto"/>
        <w:sectPr w:rsidR="005E4659"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3B9C9DBE" w14:textId="77777777" w:rsidR="001B7940" w:rsidRPr="00405755" w:rsidRDefault="001B7940" w:rsidP="001B7940">
      <w:pPr>
        <w:pStyle w:val="THECOUNCIL"/>
      </w:pPr>
      <w:bookmarkStart w:id="8" w:name="_Toc442255952"/>
      <w:r w:rsidRPr="00405755">
        <w:lastRenderedPageBreak/>
        <w:t>THE COUNCIL</w:t>
      </w:r>
    </w:p>
    <w:bookmarkEnd w:id="8"/>
    <w:p w14:paraId="7619364D" w14:textId="77777777" w:rsidR="00A03543" w:rsidRPr="00284152" w:rsidRDefault="00A03543" w:rsidP="00A03543">
      <w:pPr>
        <w:pStyle w:val="Noting"/>
      </w:pPr>
      <w:r w:rsidRPr="00284152">
        <w:rPr>
          <w:b/>
        </w:rPr>
        <w:t xml:space="preserve">NOTING </w:t>
      </w:r>
      <w:r w:rsidRPr="00FC3A01">
        <w:t>that the use of retroreflecting material on aids to navigation is becoming increasingly widespread particularly in the case of unlighted aids where by the projection of a light, which may range from a hand-held spotlight to a powerful searchlight, an aid can more easily be located and sometimes identified;</w:t>
      </w:r>
    </w:p>
    <w:p w14:paraId="40451C90" w14:textId="77777777" w:rsidR="00A03543" w:rsidRPr="00CF436F" w:rsidRDefault="00A03543" w:rsidP="00A03543">
      <w:pPr>
        <w:pStyle w:val="Noting"/>
        <w:rPr>
          <w:b/>
        </w:rPr>
      </w:pPr>
      <w:r w:rsidRPr="00822227">
        <w:rPr>
          <w:b/>
        </w:rPr>
        <w:t>N</w:t>
      </w:r>
      <w:r w:rsidRPr="00CF436F">
        <w:rPr>
          <w:b/>
        </w:rPr>
        <w:t>OTING ALSO</w:t>
      </w:r>
      <w:r>
        <w:t xml:space="preserve"> </w:t>
      </w:r>
      <w:r w:rsidRPr="00FC3A01">
        <w:t>the need to harmonise the ways in which retroreflecting material is used so as to obviate the proliferation of different methods of use, which may be confusing to the mariner;</w:t>
      </w:r>
    </w:p>
    <w:p w14:paraId="36658C11" w14:textId="4E5B2470" w:rsidR="00A03543" w:rsidRPr="00CF436F" w:rsidRDefault="00A03543" w:rsidP="00A03543">
      <w:pPr>
        <w:pStyle w:val="Noting"/>
        <w:rPr>
          <w:b/>
        </w:rPr>
      </w:pPr>
      <w:r w:rsidRPr="00CF436F">
        <w:rPr>
          <w:b/>
        </w:rPr>
        <w:t>NOTING FURTHER</w:t>
      </w:r>
      <w:r w:rsidRPr="00CF436F">
        <w:t xml:space="preserve"> that </w:t>
      </w:r>
      <w:r w:rsidRPr="00FC3A01">
        <w:t>results of trials carried out to determine how retro</w:t>
      </w:r>
      <w:ins w:id="9" w:author="Wim" w:date="2016-10-28T02:45:00Z">
        <w:r w:rsidR="007977FF">
          <w:t>re</w:t>
        </w:r>
      </w:ins>
      <w:r w:rsidRPr="00FC3A01">
        <w:t>flecting material could be best displayed on aids to navigation to give the optimum information to the mariner without incurring undue increased maintenance problems for the Authority;</w:t>
      </w:r>
    </w:p>
    <w:p w14:paraId="70BB3427" w14:textId="77777777" w:rsidR="00A03543" w:rsidRPr="00CF436F" w:rsidRDefault="00A03543" w:rsidP="00A03543">
      <w:pPr>
        <w:pStyle w:val="Noting"/>
      </w:pPr>
      <w:r w:rsidRPr="00CF436F">
        <w:rPr>
          <w:b/>
        </w:rPr>
        <w:t>RECOGNISING</w:t>
      </w:r>
      <w:r>
        <w:t xml:space="preserve"> that </w:t>
      </w:r>
      <w:r w:rsidRPr="00FC3A01">
        <w:t>some Authorities require only a method (the Standard Code) whereby an aid can be detected with a degree of identification, especially for lateral marks. Others, such as the Scandinavian countries with complicated channels and archipelagos frequented by small craft, require a method (the Comprehensive Code) giving more de</w:t>
      </w:r>
      <w:r>
        <w:t>tailed identification of an aid;</w:t>
      </w:r>
    </w:p>
    <w:p w14:paraId="58CC9D0D" w14:textId="77777777" w:rsidR="00A03543" w:rsidRPr="000263FB" w:rsidRDefault="00A03543" w:rsidP="00A03543">
      <w:pPr>
        <w:pStyle w:val="Noting"/>
      </w:pPr>
      <w:r w:rsidRPr="00CF436F">
        <w:rPr>
          <w:b/>
        </w:rPr>
        <w:t>RECOGNISING ALSO</w:t>
      </w:r>
      <w:r w:rsidRPr="00CF436F">
        <w:t xml:space="preserve"> </w:t>
      </w:r>
      <w:r>
        <w:t>t</w:t>
      </w:r>
      <w:r w:rsidRPr="00FC3A01">
        <w:t>hat, as retroreflecting material which appears as black by day shows as white when illuminated at night, blue material should be used in the Comprehensive Code as being the best compromise where black day colour is appropriate;</w:t>
      </w:r>
      <w:r>
        <w:t xml:space="preserve"> </w:t>
      </w:r>
    </w:p>
    <w:p w14:paraId="0C91900A" w14:textId="77777777" w:rsidR="00A03543" w:rsidRPr="00FC3A01" w:rsidRDefault="00A03543" w:rsidP="00A03543">
      <w:pPr>
        <w:pStyle w:val="Noting"/>
      </w:pPr>
      <w:r w:rsidRPr="00FC3A01">
        <w:rPr>
          <w:b/>
        </w:rPr>
        <w:t xml:space="preserve">ADOPTS </w:t>
      </w:r>
      <w:r w:rsidRPr="00FC3A01">
        <w:t>the standard Code and the Comprehensive Code, described in the Annex to this Recommen</w:t>
      </w:r>
      <w:r>
        <w:t xml:space="preserve">dation, as the codes to be </w:t>
      </w:r>
      <w:r w:rsidRPr="00FC3A01">
        <w:t>used for marking aids to navigation by retroreflecting material;</w:t>
      </w:r>
    </w:p>
    <w:p w14:paraId="474F9697" w14:textId="5033CB4D" w:rsidR="00A03543" w:rsidRPr="00CF436F" w:rsidRDefault="00A03543" w:rsidP="00A03543">
      <w:pPr>
        <w:pStyle w:val="Noting"/>
        <w:rPr>
          <w:rFonts w:ascii="Arial" w:hAnsi="Arial"/>
        </w:rPr>
      </w:pPr>
      <w:r w:rsidRPr="00CF436F">
        <w:rPr>
          <w:b/>
        </w:rPr>
        <w:t>RECOMMENDS</w:t>
      </w:r>
      <w:r w:rsidRPr="00822227">
        <w:t xml:space="preserve"> that</w:t>
      </w:r>
      <w:r w:rsidRPr="00CF436F">
        <w:rPr>
          <w:rFonts w:ascii="Arial" w:hAnsi="Arial"/>
        </w:rPr>
        <w:t>:</w:t>
      </w:r>
    </w:p>
    <w:p w14:paraId="098D5574" w14:textId="77777777" w:rsidR="00885E37" w:rsidRDefault="00A03543" w:rsidP="00A03543">
      <w:pPr>
        <w:pStyle w:val="Bullet1-recommendation"/>
      </w:pPr>
      <w:bookmarkStart w:id="10" w:name="_Ref361228803"/>
      <w:bookmarkStart w:id="11" w:name="_Toc359496675"/>
      <w:bookmarkEnd w:id="10"/>
      <w:bookmarkEnd w:id="11"/>
      <w:r w:rsidRPr="00A03543">
        <w:t xml:space="preserve">Administrations intending to mark aids to navigation with retroreflecting material use either the Standard Code or Comprehensive Code, as </w:t>
      </w:r>
      <w:r w:rsidR="00885E37">
        <w:t>appropriate.</w:t>
      </w:r>
    </w:p>
    <w:p w14:paraId="5350F938" w14:textId="0E13F246" w:rsidR="00A03543" w:rsidRPr="00A03543" w:rsidRDefault="00A03543" w:rsidP="00885E37">
      <w:pPr>
        <w:pStyle w:val="Bullet1recommendationtext"/>
      </w:pPr>
      <w:r w:rsidRPr="00A03543">
        <w:t>Administrations should not use both Codes unless the areas of use can be clearly defined.</w:t>
      </w:r>
    </w:p>
    <w:p w14:paraId="6475B56E" w14:textId="77777777" w:rsidR="00A03543" w:rsidRDefault="00A03543" w:rsidP="00A03543">
      <w:pPr>
        <w:pStyle w:val="Bullet1-recommendation"/>
      </w:pPr>
      <w:r w:rsidRPr="00A03543">
        <w:t>Ad</w:t>
      </w:r>
      <w:r>
        <w:t>ministrations advise mariners:</w:t>
      </w:r>
    </w:p>
    <w:p w14:paraId="12BE1FDF" w14:textId="652C24B4" w:rsidR="00A03543" w:rsidRDefault="00A03543" w:rsidP="00A03543">
      <w:pPr>
        <w:pStyle w:val="Bullet2-recommendation"/>
      </w:pPr>
      <w:r>
        <w:t>of the type of marking in use in any given area;</w:t>
      </w:r>
    </w:p>
    <w:p w14:paraId="795FBE72" w14:textId="77777777" w:rsidR="00885E37" w:rsidRDefault="00A03543" w:rsidP="00A03543">
      <w:pPr>
        <w:pStyle w:val="Bullet2-recommendation"/>
      </w:pPr>
      <w:r>
        <w:t>that using a bright light to identify an aid to navigation, in particular the beam of a searchlight, can seriously affect the night vision of those u</w:t>
      </w:r>
      <w:r w:rsidR="00885E37">
        <w:t>pon whom the light is directed.</w:t>
      </w:r>
    </w:p>
    <w:p w14:paraId="22D95880" w14:textId="52DA28E3" w:rsidR="00A03543" w:rsidRDefault="00A03543" w:rsidP="00885E37">
      <w:pPr>
        <w:pStyle w:val="Bullet2recommendationtext"/>
      </w:pPr>
      <w:r>
        <w:t xml:space="preserve">Some recover quickly from a loss of night vision but others have a much slower recovery rate and may be seriously incapacitated. </w:t>
      </w:r>
      <w:r w:rsidR="00885E37">
        <w:t xml:space="preserve"> </w:t>
      </w:r>
      <w:r>
        <w:t>To leave a light switched on for longer that is absolutely necessary is thus likely to put others at risk</w:t>
      </w:r>
      <w:r w:rsidRPr="00CF436F">
        <w:t>;</w:t>
      </w:r>
    </w:p>
    <w:p w14:paraId="0724D99B" w14:textId="14C13C79" w:rsidR="00A03543" w:rsidRDefault="00A03543" w:rsidP="00A03543">
      <w:pPr>
        <w:pStyle w:val="Bullet1-recommendation"/>
      </w:pPr>
      <w:r>
        <w:t>a</w:t>
      </w:r>
      <w:r w:rsidRPr="00A26064">
        <w:t>lthough retroreflecting material can be of great benefit to navigation, particularly for small craft, it should be used only to enhance the efficiency of an aid to navigation and not as a substitute for a light.</w:t>
      </w:r>
    </w:p>
    <w:p w14:paraId="63420F82" w14:textId="77777777" w:rsidR="00916E19" w:rsidRDefault="00916E19" w:rsidP="00916E19">
      <w:pPr>
        <w:pStyle w:val="Bullet1-recommendation"/>
        <w:numPr>
          <w:ilvl w:val="0"/>
          <w:numId w:val="0"/>
        </w:numPr>
        <w:ind w:left="992" w:hanging="425"/>
      </w:pPr>
    </w:p>
    <w:p w14:paraId="7859DDF1" w14:textId="7967DE32" w:rsidR="00916E19" w:rsidRDefault="00916E19" w:rsidP="00916E19">
      <w:pPr>
        <w:pStyle w:val="Bullet1-recommendation"/>
        <w:numPr>
          <w:ilvl w:val="0"/>
          <w:numId w:val="0"/>
        </w:numPr>
        <w:ind w:left="992" w:hanging="425"/>
      </w:pPr>
    </w:p>
    <w:p w14:paraId="142542C2" w14:textId="7DCC1E54" w:rsidR="00885E37" w:rsidRDefault="00885E37" w:rsidP="00885E37">
      <w:pPr>
        <w:pStyle w:val="Annex"/>
        <w:rPr>
          <w:caps w:val="0"/>
        </w:rPr>
      </w:pPr>
    </w:p>
    <w:p w14:paraId="525839A7" w14:textId="48A0E59C" w:rsidR="00885E37" w:rsidRDefault="00885E37" w:rsidP="00885E37">
      <w:pPr>
        <w:pStyle w:val="AnnexAHead1"/>
        <w:rPr>
          <w:rFonts w:eastAsia="Times New Roman"/>
        </w:rPr>
      </w:pPr>
      <w:bookmarkStart w:id="12" w:name="_Toc448328777"/>
      <w:commentRangeStart w:id="13"/>
      <w:r>
        <w:rPr>
          <w:rFonts w:eastAsia="Times New Roman"/>
        </w:rPr>
        <w:t>Maritime Buoyage System, Standard Code</w:t>
      </w:r>
      <w:bookmarkEnd w:id="12"/>
      <w:commentRangeEnd w:id="13"/>
      <w:r w:rsidR="00194CA0">
        <w:rPr>
          <w:rStyle w:val="CommentReference"/>
          <w:rFonts w:eastAsiaTheme="minorHAnsi" w:cstheme="minorBidi"/>
          <w:b w:val="0"/>
          <w:bCs w:val="0"/>
          <w:caps w:val="0"/>
          <w:color w:val="auto"/>
          <w:lang w:eastAsia="en-US"/>
        </w:rPr>
        <w:commentReference w:id="13"/>
      </w:r>
    </w:p>
    <w:p w14:paraId="52F87562" w14:textId="77777777" w:rsidR="00885E37" w:rsidRDefault="00885E37" w:rsidP="00885E37">
      <w:pPr>
        <w:pStyle w:val="Heading1separatationline"/>
      </w:pPr>
    </w:p>
    <w:p w14:paraId="20BC0ABE" w14:textId="1C89F626" w:rsidR="00885E37" w:rsidRDefault="009131D6" w:rsidP="00885E37">
      <w:pPr>
        <w:pStyle w:val="BodyText"/>
        <w:jc w:val="center"/>
        <w:rPr>
          <w:ins w:id="14" w:author="Jørgen Steen Royal Petersen" w:date="2016-10-26T11:57:00Z"/>
        </w:rPr>
      </w:pPr>
      <w:del w:id="15" w:author="Jørgen Steen Royal Petersen" w:date="2016-10-26T11:48:00Z">
        <w:r w:rsidDel="008413EB">
          <w:rPr>
            <w:noProof/>
            <w:lang w:val="en-IE" w:eastAsia="en-IE"/>
          </w:rPr>
          <w:drawing>
            <wp:inline distT="0" distB="0" distL="0" distR="0" wp14:anchorId="4FB1A46C" wp14:editId="73B4E046">
              <wp:extent cx="5776685" cy="7012745"/>
              <wp:effectExtent l="0" t="0" r="0" b="0"/>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81441" cy="7018519"/>
                      </a:xfrm>
                      <a:prstGeom prst="rect">
                        <a:avLst/>
                      </a:prstGeom>
                      <a:noFill/>
                      <a:ln>
                        <a:noFill/>
                      </a:ln>
                    </pic:spPr>
                  </pic:pic>
                </a:graphicData>
              </a:graphic>
            </wp:inline>
          </w:drawing>
        </w:r>
      </w:del>
    </w:p>
    <w:p w14:paraId="7D0CE0C7" w14:textId="2E4981EC" w:rsidR="008413EB" w:rsidRDefault="008413EB" w:rsidP="00885E37">
      <w:pPr>
        <w:pStyle w:val="BodyText"/>
        <w:jc w:val="center"/>
      </w:pPr>
      <w:commentRangeStart w:id="16"/>
      <w:ins w:id="17" w:author="Jørgen Steen Royal Petersen" w:date="2016-10-26T11:57:00Z">
        <w:r>
          <w:rPr>
            <w:noProof/>
            <w:lang w:val="en-IE" w:eastAsia="en-IE"/>
          </w:rPr>
          <w:lastRenderedPageBreak/>
          <w:drawing>
            <wp:inline distT="0" distB="0" distL="0" distR="0" wp14:anchorId="273D3ACD" wp14:editId="7E2A0D34">
              <wp:extent cx="5670550" cy="6877050"/>
              <wp:effectExtent l="0" t="0" r="6350"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70550" cy="6877050"/>
                      </a:xfrm>
                      <a:prstGeom prst="rect">
                        <a:avLst/>
                      </a:prstGeom>
                      <a:noFill/>
                      <a:ln>
                        <a:noFill/>
                      </a:ln>
                    </pic:spPr>
                  </pic:pic>
                </a:graphicData>
              </a:graphic>
            </wp:inline>
          </w:drawing>
        </w:r>
      </w:ins>
      <w:commentRangeEnd w:id="16"/>
      <w:ins w:id="18" w:author="Jørgen Steen Royal Petersen" w:date="2016-10-26T11:58:00Z">
        <w:r>
          <w:rPr>
            <w:rStyle w:val="CommentReference"/>
          </w:rPr>
          <w:commentReference w:id="16"/>
        </w:r>
      </w:ins>
    </w:p>
    <w:p w14:paraId="00D826FC" w14:textId="3872CFE1" w:rsidR="00885E37" w:rsidRDefault="007077EC" w:rsidP="007077EC">
      <w:pPr>
        <w:pStyle w:val="Figurecaption"/>
        <w:jc w:val="center"/>
      </w:pPr>
      <w:r>
        <w:t>Standard Code</w:t>
      </w:r>
    </w:p>
    <w:p w14:paraId="56831E47" w14:textId="77777777" w:rsidR="00B4631D" w:rsidRDefault="00B4631D">
      <w:pPr>
        <w:pStyle w:val="AnnexAHead1"/>
        <w:numPr>
          <w:ilvl w:val="0"/>
          <w:numId w:val="0"/>
        </w:numPr>
        <w:ind w:left="709"/>
        <w:rPr>
          <w:ins w:id="19" w:author="Jørgen Steen Royal Petersen" w:date="2016-10-26T12:03:00Z"/>
        </w:rPr>
        <w:pPrChange w:id="20" w:author="Jeffkins, David" w:date="2016-10-25T13:06:00Z">
          <w:pPr>
            <w:pStyle w:val="AnnexAHead1"/>
          </w:pPr>
        </w:pPrChange>
      </w:pPr>
    </w:p>
    <w:p w14:paraId="4EE6DE6F" w14:textId="77777777" w:rsidR="001401B8" w:rsidRDefault="001401B8">
      <w:pPr>
        <w:pStyle w:val="Heading1separatationline"/>
        <w:rPr>
          <w:ins w:id="21" w:author="Jørgen Steen Royal Petersen" w:date="2016-10-26T12:03:00Z"/>
        </w:rPr>
        <w:pPrChange w:id="22" w:author="Jørgen Steen Royal Petersen" w:date="2016-10-26T12:03:00Z">
          <w:pPr>
            <w:pStyle w:val="AnnexAHead1"/>
          </w:pPr>
        </w:pPrChange>
      </w:pPr>
    </w:p>
    <w:p w14:paraId="09F03ABE" w14:textId="77777777" w:rsidR="001401B8" w:rsidRDefault="001401B8">
      <w:pPr>
        <w:pStyle w:val="BodyText"/>
        <w:rPr>
          <w:ins w:id="23" w:author="Jørgen Steen Royal Petersen" w:date="2016-10-26T12:03:00Z"/>
        </w:rPr>
        <w:pPrChange w:id="24" w:author="Jørgen Steen Royal Petersen" w:date="2016-10-26T12:03:00Z">
          <w:pPr>
            <w:pStyle w:val="AnnexAHead1"/>
          </w:pPr>
        </w:pPrChange>
      </w:pPr>
    </w:p>
    <w:p w14:paraId="600A4C82" w14:textId="77777777" w:rsidR="001401B8" w:rsidRDefault="001401B8">
      <w:pPr>
        <w:pStyle w:val="BodyText"/>
        <w:rPr>
          <w:ins w:id="25" w:author="Jørgen Steen Royal Petersen" w:date="2016-10-26T12:03:00Z"/>
        </w:rPr>
        <w:pPrChange w:id="26" w:author="Jørgen Steen Royal Petersen" w:date="2016-10-26T12:03:00Z">
          <w:pPr>
            <w:pStyle w:val="AnnexAHead1"/>
          </w:pPr>
        </w:pPrChange>
      </w:pPr>
    </w:p>
    <w:p w14:paraId="06260DFE" w14:textId="77777777" w:rsidR="001401B8" w:rsidRDefault="001401B8">
      <w:pPr>
        <w:pStyle w:val="BodyText"/>
        <w:rPr>
          <w:ins w:id="27" w:author="Jørgen Steen Royal Petersen" w:date="2016-10-26T12:03:00Z"/>
        </w:rPr>
        <w:pPrChange w:id="28" w:author="Jørgen Steen Royal Petersen" w:date="2016-10-26T12:03:00Z">
          <w:pPr>
            <w:pStyle w:val="AnnexAHead1"/>
          </w:pPr>
        </w:pPrChange>
      </w:pPr>
    </w:p>
    <w:p w14:paraId="7CF378ED" w14:textId="77777777" w:rsidR="001401B8" w:rsidRPr="00380603" w:rsidRDefault="001401B8">
      <w:pPr>
        <w:pStyle w:val="BodyText"/>
        <w:rPr>
          <w:ins w:id="29" w:author="Jeffkins, David" w:date="2016-10-25T13:06:00Z"/>
        </w:rPr>
        <w:pPrChange w:id="30" w:author="Jørgen Steen Royal Petersen" w:date="2016-10-26T12:03:00Z">
          <w:pPr>
            <w:pStyle w:val="AnnexAHead1"/>
          </w:pPr>
        </w:pPrChange>
      </w:pPr>
    </w:p>
    <w:p w14:paraId="68F4E234" w14:textId="755ADE8F" w:rsidR="00885E37" w:rsidRDefault="00885E37" w:rsidP="00885E37">
      <w:pPr>
        <w:pStyle w:val="AnnexAHead1"/>
      </w:pPr>
      <w:commentRangeStart w:id="31"/>
      <w:r w:rsidRPr="004A04D0">
        <w:lastRenderedPageBreak/>
        <w:t xml:space="preserve">MARITIME BUOYAGE SYSTEM, </w:t>
      </w:r>
      <w:r>
        <w:t>Comprehensive</w:t>
      </w:r>
      <w:r w:rsidRPr="004A04D0">
        <w:t xml:space="preserve"> CODE</w:t>
      </w:r>
      <w:commentRangeEnd w:id="31"/>
      <w:r w:rsidR="00B4631D">
        <w:rPr>
          <w:rStyle w:val="CommentReference"/>
          <w:rFonts w:eastAsiaTheme="minorHAnsi" w:cstheme="minorBidi"/>
          <w:b w:val="0"/>
          <w:bCs w:val="0"/>
          <w:caps w:val="0"/>
          <w:color w:val="auto"/>
          <w:lang w:eastAsia="en-US"/>
        </w:rPr>
        <w:commentReference w:id="31"/>
      </w:r>
    </w:p>
    <w:p w14:paraId="3A1910B5" w14:textId="77777777" w:rsidR="00885E37" w:rsidRPr="00885E37" w:rsidRDefault="00885E37" w:rsidP="00885E37">
      <w:pPr>
        <w:pStyle w:val="Heading1separatationline"/>
      </w:pPr>
    </w:p>
    <w:p w14:paraId="1596D429" w14:textId="29BF420A" w:rsidR="00885E37" w:rsidRDefault="009131D6" w:rsidP="00885E37">
      <w:pPr>
        <w:pStyle w:val="BodyText"/>
        <w:jc w:val="center"/>
        <w:rPr>
          <w:ins w:id="32" w:author="Jørgen Steen Royal Petersen" w:date="2016-10-26T11:59:00Z"/>
        </w:rPr>
      </w:pPr>
      <w:del w:id="33" w:author="Jørgen Steen Royal Petersen" w:date="2016-10-26T11:59:00Z">
        <w:r w:rsidRPr="00A36183" w:rsidDel="001401B8">
          <w:rPr>
            <w:rFonts w:eastAsia="Calibri"/>
            <w:noProof/>
            <w:sz w:val="18"/>
            <w:lang w:val="en-IE" w:eastAsia="en-IE"/>
            <w:rPrChange w:id="34" w:author="Unknown">
              <w:rPr>
                <w:noProof/>
                <w:lang w:val="en-IE" w:eastAsia="en-IE"/>
              </w:rPr>
            </w:rPrChange>
          </w:rPr>
          <w:drawing>
            <wp:inline distT="0" distB="0" distL="0" distR="0" wp14:anchorId="09220646" wp14:editId="2955526D">
              <wp:extent cx="5713807" cy="7603588"/>
              <wp:effectExtent l="0" t="0" r="1270" b="0"/>
              <wp:docPr id="9"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0020" cy="7625164"/>
                      </a:xfrm>
                      <a:prstGeom prst="rect">
                        <a:avLst/>
                      </a:prstGeom>
                      <a:noFill/>
                    </pic:spPr>
                  </pic:pic>
                </a:graphicData>
              </a:graphic>
            </wp:inline>
          </w:drawing>
        </w:r>
      </w:del>
    </w:p>
    <w:p w14:paraId="4947DC70" w14:textId="5049D0E0" w:rsidR="001401B8" w:rsidRDefault="001401B8" w:rsidP="00885E37">
      <w:pPr>
        <w:pStyle w:val="BodyText"/>
        <w:jc w:val="center"/>
      </w:pPr>
      <w:commentRangeStart w:id="35"/>
      <w:ins w:id="36" w:author="Jørgen Steen Royal Petersen" w:date="2016-10-26T11:59:00Z">
        <w:r>
          <w:rPr>
            <w:noProof/>
            <w:lang w:val="en-IE" w:eastAsia="en-IE"/>
          </w:rPr>
          <w:lastRenderedPageBreak/>
          <w:drawing>
            <wp:inline distT="0" distB="0" distL="0" distR="0" wp14:anchorId="38E78461" wp14:editId="54EE2D39">
              <wp:extent cx="5670550" cy="7442200"/>
              <wp:effectExtent l="0" t="0" r="6350" b="6350"/>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70550" cy="7442200"/>
                      </a:xfrm>
                      <a:prstGeom prst="rect">
                        <a:avLst/>
                      </a:prstGeom>
                      <a:noFill/>
                      <a:ln>
                        <a:noFill/>
                      </a:ln>
                    </pic:spPr>
                  </pic:pic>
                </a:graphicData>
              </a:graphic>
            </wp:inline>
          </w:drawing>
        </w:r>
      </w:ins>
      <w:commentRangeEnd w:id="35"/>
      <w:ins w:id="37" w:author="Jørgen Steen Royal Petersen" w:date="2016-10-26T12:00:00Z">
        <w:r>
          <w:rPr>
            <w:rStyle w:val="CommentReference"/>
          </w:rPr>
          <w:commentReference w:id="35"/>
        </w:r>
      </w:ins>
    </w:p>
    <w:p w14:paraId="5655F89E" w14:textId="477519DF" w:rsidR="00885E37" w:rsidRDefault="00ED7E29" w:rsidP="00ED7E29">
      <w:pPr>
        <w:pStyle w:val="Figurecaption"/>
        <w:jc w:val="center"/>
      </w:pPr>
      <w:r>
        <w:t>Comprehensive Code</w:t>
      </w:r>
    </w:p>
    <w:p w14:paraId="63C76581" w14:textId="77777777" w:rsidR="00A908A3" w:rsidRDefault="00A908A3" w:rsidP="00A908A3">
      <w:pPr>
        <w:rPr>
          <w:ins w:id="38" w:author="Jørgen Steen Royal Petersen" w:date="2016-10-26T12:00:00Z"/>
        </w:rPr>
      </w:pPr>
    </w:p>
    <w:p w14:paraId="1D646F33" w14:textId="77777777" w:rsidR="001401B8" w:rsidRDefault="001401B8" w:rsidP="00A908A3">
      <w:pPr>
        <w:rPr>
          <w:ins w:id="39" w:author="Jørgen Steen Royal Petersen" w:date="2016-10-26T12:00:00Z"/>
        </w:rPr>
      </w:pPr>
    </w:p>
    <w:p w14:paraId="310AAD7A" w14:textId="77777777" w:rsidR="001401B8" w:rsidRPr="00A908A3" w:rsidRDefault="001401B8" w:rsidP="00A908A3"/>
    <w:p w14:paraId="3B2FA96E" w14:textId="78E510FA" w:rsidR="00885E37" w:rsidRDefault="009131D6" w:rsidP="00885E37">
      <w:pPr>
        <w:pStyle w:val="AnnexAHead1"/>
      </w:pPr>
      <w:commentRangeStart w:id="40"/>
      <w:r w:rsidRPr="00F31575">
        <w:lastRenderedPageBreak/>
        <w:t xml:space="preserve">CODE FOR </w:t>
      </w:r>
      <w:del w:id="41" w:author="Jeffkins, David" w:date="2016-10-25T13:11:00Z">
        <w:r w:rsidRPr="00F31575" w:rsidDel="00B4631D">
          <w:delText xml:space="preserve">MODIFIED </w:delText>
        </w:r>
      </w:del>
      <w:ins w:id="42" w:author="Jeffkins, David" w:date="2016-10-25T13:11:00Z">
        <w:r w:rsidR="00B4631D">
          <w:t>Preferred Channel</w:t>
        </w:r>
        <w:r w:rsidR="00B4631D" w:rsidRPr="00F31575">
          <w:t xml:space="preserve"> </w:t>
        </w:r>
      </w:ins>
      <w:r w:rsidRPr="00F31575">
        <w:t xml:space="preserve">LATERAL MARKS AND EMERGENCY </w:t>
      </w:r>
      <w:ins w:id="43" w:author="Jeffkins, David" w:date="2016-10-25T13:12:00Z">
        <w:r w:rsidR="00B4631D">
          <w:t xml:space="preserve">wreck </w:t>
        </w:r>
      </w:ins>
      <w:r w:rsidRPr="00F31575">
        <w:t>MARKS</w:t>
      </w:r>
      <w:commentRangeEnd w:id="40"/>
      <w:r w:rsidR="005F5EE7">
        <w:rPr>
          <w:rStyle w:val="CommentReference"/>
          <w:rFonts w:eastAsiaTheme="minorHAnsi" w:cstheme="minorBidi"/>
          <w:b w:val="0"/>
          <w:bCs w:val="0"/>
          <w:caps w:val="0"/>
          <w:color w:val="auto"/>
          <w:lang w:eastAsia="en-US"/>
        </w:rPr>
        <w:commentReference w:id="40"/>
      </w:r>
    </w:p>
    <w:p w14:paraId="7FE81B52" w14:textId="77777777" w:rsidR="00885E37" w:rsidRPr="00885E37" w:rsidRDefault="00885E37" w:rsidP="00885E37">
      <w:pPr>
        <w:pStyle w:val="Heading1separatationline"/>
      </w:pPr>
    </w:p>
    <w:p w14:paraId="2E83A73F" w14:textId="01ADF2C6" w:rsidR="00885E37" w:rsidRDefault="009131D6" w:rsidP="00E07C54">
      <w:pPr>
        <w:pStyle w:val="BodyText"/>
        <w:jc w:val="center"/>
        <w:rPr>
          <w:ins w:id="44" w:author="Jørgen Steen Royal Petersen" w:date="2016-10-26T12:00:00Z"/>
        </w:rPr>
      </w:pPr>
      <w:del w:id="45" w:author="Jørgen Steen Royal Petersen" w:date="2016-10-26T12:00:00Z">
        <w:r w:rsidRPr="00A36183" w:rsidDel="001401B8">
          <w:rPr>
            <w:rFonts w:eastAsia="Calibri"/>
            <w:noProof/>
            <w:color w:val="000000"/>
            <w:sz w:val="18"/>
            <w:lang w:val="en-IE" w:eastAsia="en-IE"/>
            <w:rPrChange w:id="46" w:author="Unknown">
              <w:rPr>
                <w:noProof/>
                <w:lang w:val="en-IE" w:eastAsia="en-IE"/>
              </w:rPr>
            </w:rPrChange>
          </w:rPr>
          <w:drawing>
            <wp:inline distT="0" distB="0" distL="0" distR="0" wp14:anchorId="20C1D318" wp14:editId="0947340E">
              <wp:extent cx="6120130" cy="5376622"/>
              <wp:effectExtent l="0" t="0" r="0" b="0"/>
              <wp:docPr id="4"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5376622"/>
                      </a:xfrm>
                      <a:prstGeom prst="rect">
                        <a:avLst/>
                      </a:prstGeom>
                      <a:noFill/>
                    </pic:spPr>
                  </pic:pic>
                </a:graphicData>
              </a:graphic>
            </wp:inline>
          </w:drawing>
        </w:r>
      </w:del>
    </w:p>
    <w:p w14:paraId="0BA4B151" w14:textId="49C691F8" w:rsidR="001401B8" w:rsidRDefault="001401B8" w:rsidP="00E07C54">
      <w:pPr>
        <w:pStyle w:val="BodyText"/>
        <w:jc w:val="center"/>
      </w:pPr>
      <w:commentRangeStart w:id="47"/>
      <w:ins w:id="48" w:author="Jørgen Steen Royal Petersen" w:date="2016-10-26T12:01:00Z">
        <w:r>
          <w:rPr>
            <w:noProof/>
            <w:lang w:val="en-IE" w:eastAsia="en-IE"/>
          </w:rPr>
          <w:lastRenderedPageBreak/>
          <w:drawing>
            <wp:inline distT="0" distB="0" distL="0" distR="0" wp14:anchorId="2535CE29" wp14:editId="02E296F9">
              <wp:extent cx="5632450" cy="4914900"/>
              <wp:effectExtent l="0" t="0" r="6350" b="0"/>
              <wp:docPr id="12" name="Bille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32450" cy="4914900"/>
                      </a:xfrm>
                      <a:prstGeom prst="rect">
                        <a:avLst/>
                      </a:prstGeom>
                      <a:noFill/>
                      <a:ln>
                        <a:noFill/>
                      </a:ln>
                    </pic:spPr>
                  </pic:pic>
                </a:graphicData>
              </a:graphic>
            </wp:inline>
          </w:drawing>
        </w:r>
        <w:commentRangeEnd w:id="47"/>
        <w:r>
          <w:rPr>
            <w:rStyle w:val="CommentReference"/>
          </w:rPr>
          <w:commentReference w:id="47"/>
        </w:r>
      </w:ins>
    </w:p>
    <w:p w14:paraId="0BB3DDE7" w14:textId="0EA17487" w:rsidR="00885E37" w:rsidRDefault="00E93B72" w:rsidP="00E07C54">
      <w:pPr>
        <w:pStyle w:val="Figurecaption"/>
        <w:jc w:val="center"/>
      </w:pPr>
      <w:r>
        <w:t xml:space="preserve">Code for </w:t>
      </w:r>
      <w:ins w:id="49" w:author="Jeffkins, David" w:date="2016-10-25T13:13:00Z">
        <w:r w:rsidR="00B4631D">
          <w:t xml:space="preserve">preferred channel </w:t>
        </w:r>
      </w:ins>
      <w:del w:id="50" w:author="Jeffkins, David" w:date="2016-10-25T13:13:00Z">
        <w:r w:rsidDel="00B4631D">
          <w:delText>modified</w:delText>
        </w:r>
      </w:del>
      <w:r>
        <w:t xml:space="preserve"> lateral marks and emergency </w:t>
      </w:r>
      <w:ins w:id="51" w:author="Jeffkins, David" w:date="2016-10-25T13:13:00Z">
        <w:r w:rsidR="00B4631D">
          <w:t xml:space="preserve">wreck </w:t>
        </w:r>
      </w:ins>
      <w:r>
        <w:t>marks</w:t>
      </w:r>
    </w:p>
    <w:p w14:paraId="0ED54FE0" w14:textId="77777777" w:rsidR="009131D6" w:rsidRDefault="009131D6" w:rsidP="009131D6"/>
    <w:p w14:paraId="28660F9B" w14:textId="77777777" w:rsidR="009131D6" w:rsidRDefault="009131D6" w:rsidP="009131D6"/>
    <w:p w14:paraId="6E716EDE" w14:textId="77777777" w:rsidR="009131D6" w:rsidRDefault="009131D6" w:rsidP="009131D6"/>
    <w:p w14:paraId="10B73862" w14:textId="77777777" w:rsidR="009131D6" w:rsidRDefault="009131D6" w:rsidP="009131D6"/>
    <w:p w14:paraId="5FFAB322" w14:textId="77777777" w:rsidR="009131D6" w:rsidRDefault="009131D6" w:rsidP="009131D6"/>
    <w:p w14:paraId="2FB70DA6" w14:textId="77777777" w:rsidR="009131D6" w:rsidRDefault="009131D6" w:rsidP="009131D6"/>
    <w:p w14:paraId="1C935B2B" w14:textId="77777777" w:rsidR="009131D6" w:rsidRDefault="009131D6" w:rsidP="009131D6"/>
    <w:p w14:paraId="5C1D4D7F" w14:textId="77777777" w:rsidR="009131D6" w:rsidRDefault="009131D6" w:rsidP="009131D6"/>
    <w:p w14:paraId="6B32E8E9" w14:textId="77777777" w:rsidR="009131D6" w:rsidRDefault="009131D6" w:rsidP="009131D6"/>
    <w:p w14:paraId="1B1E2271" w14:textId="77777777" w:rsidR="009131D6" w:rsidRDefault="009131D6" w:rsidP="009131D6"/>
    <w:p w14:paraId="6E1BFCD3" w14:textId="77777777" w:rsidR="009131D6" w:rsidRDefault="009131D6" w:rsidP="009131D6"/>
    <w:p w14:paraId="42BF1833" w14:textId="77777777" w:rsidR="009131D6" w:rsidRDefault="009131D6" w:rsidP="009131D6"/>
    <w:p w14:paraId="3810256F" w14:textId="77777777" w:rsidR="009131D6" w:rsidRDefault="009131D6" w:rsidP="009131D6"/>
    <w:p w14:paraId="5E78E30C" w14:textId="77777777" w:rsidR="009131D6" w:rsidRDefault="009131D6" w:rsidP="009131D6"/>
    <w:p w14:paraId="738DF8E0" w14:textId="77777777" w:rsidR="00A908A3" w:rsidRDefault="00A908A3" w:rsidP="009131D6"/>
    <w:p w14:paraId="2891A29C" w14:textId="77777777" w:rsidR="00A908A3" w:rsidRDefault="00A908A3" w:rsidP="009131D6">
      <w:pPr>
        <w:rPr>
          <w:ins w:id="52" w:author="Jørgen Steen Royal Petersen" w:date="2016-10-26T12:02:00Z"/>
        </w:rPr>
      </w:pPr>
    </w:p>
    <w:p w14:paraId="4E42DB73" w14:textId="77777777" w:rsidR="001401B8" w:rsidRDefault="001401B8" w:rsidP="009131D6">
      <w:pPr>
        <w:rPr>
          <w:ins w:id="53" w:author="Jørgen Steen Royal Petersen" w:date="2016-10-26T12:02:00Z"/>
        </w:rPr>
      </w:pPr>
    </w:p>
    <w:p w14:paraId="75E9B7DF" w14:textId="77777777" w:rsidR="001401B8" w:rsidRDefault="001401B8" w:rsidP="009131D6">
      <w:pPr>
        <w:rPr>
          <w:ins w:id="54" w:author="Jørgen Steen Royal Petersen" w:date="2016-10-26T12:02:00Z"/>
        </w:rPr>
      </w:pPr>
    </w:p>
    <w:p w14:paraId="223FD1D6" w14:textId="77777777" w:rsidR="001401B8" w:rsidRDefault="001401B8" w:rsidP="009131D6">
      <w:pPr>
        <w:rPr>
          <w:ins w:id="55" w:author="Jørgen Steen Royal Petersen" w:date="2016-10-26T12:02:00Z"/>
        </w:rPr>
      </w:pPr>
    </w:p>
    <w:p w14:paraId="0561C0E8" w14:textId="77777777" w:rsidR="001401B8" w:rsidRDefault="001401B8" w:rsidP="009131D6">
      <w:pPr>
        <w:rPr>
          <w:ins w:id="56" w:author="Jørgen Steen Royal Petersen" w:date="2016-10-26T12:02:00Z"/>
        </w:rPr>
      </w:pPr>
    </w:p>
    <w:p w14:paraId="123246AC" w14:textId="77777777" w:rsidR="001401B8" w:rsidRDefault="001401B8" w:rsidP="009131D6">
      <w:pPr>
        <w:rPr>
          <w:ins w:id="57" w:author="Jørgen Steen Royal Petersen" w:date="2016-10-26T12:03:00Z"/>
        </w:rPr>
      </w:pPr>
    </w:p>
    <w:p w14:paraId="2DCDE56A" w14:textId="77777777" w:rsidR="001401B8" w:rsidRDefault="001401B8" w:rsidP="009131D6"/>
    <w:p w14:paraId="5EAB2763" w14:textId="77777777" w:rsidR="009131D6" w:rsidRPr="009131D6" w:rsidRDefault="009131D6" w:rsidP="009131D6"/>
    <w:p w14:paraId="0E549B5F" w14:textId="3A027BEF" w:rsidR="00885E37" w:rsidRDefault="00EB37AF" w:rsidP="00EB37AF">
      <w:pPr>
        <w:pStyle w:val="AnnexAHead1"/>
      </w:pPr>
      <w:r>
        <w:lastRenderedPageBreak/>
        <w:t>NOTES</w:t>
      </w:r>
    </w:p>
    <w:p w14:paraId="6EFDB80F" w14:textId="77777777" w:rsidR="00EB37AF" w:rsidRPr="00EB37AF" w:rsidRDefault="00EB37AF" w:rsidP="00EB37AF">
      <w:pPr>
        <w:pStyle w:val="Heading1separatationline"/>
      </w:pPr>
    </w:p>
    <w:p w14:paraId="7DB4D763" w14:textId="64E66D69" w:rsidR="00EB37AF" w:rsidDel="00CB05FA" w:rsidRDefault="00EB37AF" w:rsidP="00EB37AF">
      <w:pPr>
        <w:pStyle w:val="BodyText"/>
        <w:rPr>
          <w:del w:id="58" w:author="Jørgen Steen Royal Petersen" w:date="2016-10-26T08:08:00Z"/>
        </w:rPr>
      </w:pPr>
      <w:del w:id="59" w:author="Jørgen Steen Royal Petersen" w:date="2016-10-26T08:08:00Z">
        <w:r w:rsidRPr="00EB37AF" w:rsidDel="00CB05FA">
          <w:rPr>
            <w:sz w:val="28"/>
            <w:szCs w:val="28"/>
          </w:rPr>
          <w:delText>¹</w:delText>
        </w:r>
        <w:r w:rsidDel="00CB05FA">
          <w:tab/>
        </w:r>
        <w:r w:rsidR="00607B0A" w:rsidDel="00CB05FA">
          <w:rPr>
            <w:color w:val="FF0000"/>
          </w:rPr>
          <w:delText xml:space="preserve">Style format </w:delText>
        </w:r>
        <w:commentRangeStart w:id="60"/>
        <w:commentRangeStart w:id="61"/>
        <w:r w:rsidDel="00CB05FA">
          <w:delText>No special code for preferred channel marks is provided, the predominant colour of the buoy only being used.</w:delText>
        </w:r>
        <w:commentRangeEnd w:id="60"/>
        <w:r w:rsidR="009778D2" w:rsidDel="00CB05FA">
          <w:rPr>
            <w:rStyle w:val="CommentReference"/>
          </w:rPr>
          <w:commentReference w:id="60"/>
        </w:r>
      </w:del>
      <w:commentRangeEnd w:id="61"/>
      <w:r w:rsidR="00233798">
        <w:rPr>
          <w:rStyle w:val="CommentReference"/>
        </w:rPr>
        <w:commentReference w:id="61"/>
      </w:r>
    </w:p>
    <w:p w14:paraId="1DB7E3AF" w14:textId="5E75FB70" w:rsidR="00EB37AF" w:rsidRDefault="00CB05FA" w:rsidP="00EB37AF">
      <w:pPr>
        <w:pStyle w:val="BodyText"/>
      </w:pPr>
      <w:ins w:id="62" w:author="Jørgen Steen Royal Petersen" w:date="2016-10-26T08:08:00Z">
        <w:r>
          <w:rPr>
            <w:sz w:val="28"/>
            <w:szCs w:val="28"/>
            <w:vertAlign w:val="superscript"/>
          </w:rPr>
          <w:t>1</w:t>
        </w:r>
      </w:ins>
      <w:del w:id="63" w:author="Jørgen Steen Royal Petersen" w:date="2016-10-26T08:08:00Z">
        <w:r w:rsidR="00EB37AF" w:rsidRPr="00CB05FA" w:rsidDel="00CB05FA">
          <w:rPr>
            <w:sz w:val="28"/>
            <w:szCs w:val="28"/>
          </w:rPr>
          <w:delText>²</w:delText>
        </w:r>
      </w:del>
      <w:r w:rsidR="00EB37AF">
        <w:tab/>
      </w:r>
      <w:r w:rsidR="0064628C">
        <w:t>I</w:t>
      </w:r>
      <w:r w:rsidR="00EB37AF">
        <w:t>t may be difficult for the observer to discriminate between green and blue retroreflecting material, particularly where only one of these colours is being observed on its own. In principle, green buoys should carry only one green band, whereas blue is always used in combination with another colour, except in the case of East Cardinal marks which have two blue bands. However, this principle may be violated where one of the bands has become damaged.</w:t>
      </w:r>
    </w:p>
    <w:p w14:paraId="32A667A6" w14:textId="69F53F42" w:rsidR="00EB37AF" w:rsidRDefault="00CB05FA" w:rsidP="00EB37AF">
      <w:pPr>
        <w:pStyle w:val="BodyText"/>
      </w:pPr>
      <w:ins w:id="64" w:author="Jørgen Steen Royal Petersen" w:date="2016-10-26T08:09:00Z">
        <w:r>
          <w:rPr>
            <w:sz w:val="28"/>
            <w:szCs w:val="28"/>
            <w:vertAlign w:val="superscript"/>
          </w:rPr>
          <w:t>2</w:t>
        </w:r>
      </w:ins>
      <w:del w:id="65" w:author="Jørgen Steen Royal Petersen" w:date="2016-10-26T08:09:00Z">
        <w:r w:rsidR="00EB37AF" w:rsidRPr="00EB37AF" w:rsidDel="00CB05FA">
          <w:rPr>
            <w:sz w:val="28"/>
            <w:szCs w:val="28"/>
          </w:rPr>
          <w:delText>³</w:delText>
        </w:r>
      </w:del>
      <w:r w:rsidR="00EB37AF">
        <w:tab/>
        <w:t>It may be difficult for the observer to discriminate between yellow and white retroreflecting material particularly where only one of these colours is being observed on its own. Thus only one yellow band may be used on a special mark to avoid confusion with a West Cardinal mark in the comprehensive code.</w:t>
      </w:r>
    </w:p>
    <w:p w14:paraId="34E31230" w14:textId="170C66E4" w:rsidR="00EB37AF" w:rsidRDefault="00CB05FA" w:rsidP="00EB37AF">
      <w:pPr>
        <w:pStyle w:val="BodyText"/>
      </w:pPr>
      <w:ins w:id="66" w:author="Jørgen Steen Royal Petersen" w:date="2016-10-26T08:09:00Z">
        <w:r>
          <w:rPr>
            <w:sz w:val="28"/>
            <w:szCs w:val="28"/>
            <w:vertAlign w:val="superscript"/>
          </w:rPr>
          <w:t>3</w:t>
        </w:r>
      </w:ins>
      <w:del w:id="67" w:author="Jørgen Steen Royal Petersen" w:date="2016-10-26T08:09:00Z">
        <w:r w:rsidR="00EB37AF" w:rsidRPr="00EB37AF" w:rsidDel="00CB05FA">
          <w:rPr>
            <w:sz w:val="28"/>
            <w:szCs w:val="28"/>
            <w:vertAlign w:val="superscript"/>
          </w:rPr>
          <w:delText>4</w:delText>
        </w:r>
      </w:del>
      <w:r w:rsidR="00EB37AF">
        <w:tab/>
        <w:t>Care should be taken that the amount of white retroreflecting material used on an aid does not detract from its daytime appearance.</w:t>
      </w:r>
    </w:p>
    <w:p w14:paraId="063D8ED6" w14:textId="4AEC4033" w:rsidR="00EB37AF" w:rsidRDefault="00CB05FA" w:rsidP="00EB37AF">
      <w:pPr>
        <w:pStyle w:val="BodyText"/>
      </w:pPr>
      <w:ins w:id="68" w:author="Jørgen Steen Royal Petersen" w:date="2016-10-26T08:09:00Z">
        <w:r>
          <w:rPr>
            <w:sz w:val="28"/>
            <w:szCs w:val="28"/>
            <w:vertAlign w:val="superscript"/>
          </w:rPr>
          <w:t>4</w:t>
        </w:r>
      </w:ins>
      <w:del w:id="69" w:author="Jørgen Steen Royal Petersen" w:date="2016-10-26T08:09:00Z">
        <w:r w:rsidR="00EB37AF" w:rsidRPr="00EB37AF" w:rsidDel="00CB05FA">
          <w:rPr>
            <w:sz w:val="28"/>
            <w:szCs w:val="28"/>
            <w:vertAlign w:val="superscript"/>
          </w:rPr>
          <w:delText>5</w:delText>
        </w:r>
      </w:del>
      <w:r w:rsidR="00EB37AF">
        <w:tab/>
        <w:t>The coefficient of retroreflection of blue and red is very much less than white or yellow, and to ensure proper recognition the following must be observed:</w:t>
      </w:r>
    </w:p>
    <w:p w14:paraId="6899B934" w14:textId="77777777" w:rsidR="00BB603C" w:rsidRPr="00607B0A" w:rsidRDefault="00EB37AF" w:rsidP="00EB37AF">
      <w:pPr>
        <w:pStyle w:val="Bullet1"/>
        <w:rPr>
          <w:lang w:val="en-GB"/>
        </w:rPr>
      </w:pPr>
      <w:r w:rsidRPr="00607B0A">
        <w:rPr>
          <w:lang w:val="en-GB"/>
        </w:rPr>
        <w:t>Safe water marks: The red bands or stripes must be at least twice the width o</w:t>
      </w:r>
      <w:r w:rsidR="00BB603C" w:rsidRPr="00607B0A">
        <w:rPr>
          <w:lang w:val="en-GB"/>
        </w:rPr>
        <w:t>f the white bands or stripes.</w:t>
      </w:r>
    </w:p>
    <w:p w14:paraId="029D6197" w14:textId="6C62E1E5" w:rsidR="00EB37AF" w:rsidRDefault="00EB37AF" w:rsidP="00BB603C">
      <w:pPr>
        <w:pStyle w:val="Bullet1text"/>
      </w:pPr>
      <w:r>
        <w:t>The separation distance between the colours must be at least twice the width of the white bands or stripes.</w:t>
      </w:r>
    </w:p>
    <w:p w14:paraId="0E051585" w14:textId="77777777" w:rsidR="00BB603C" w:rsidRPr="00607B0A" w:rsidRDefault="00EB37AF" w:rsidP="00EB37AF">
      <w:pPr>
        <w:pStyle w:val="Bullet1"/>
        <w:rPr>
          <w:lang w:val="en-GB"/>
        </w:rPr>
      </w:pPr>
      <w:r w:rsidRPr="00607B0A">
        <w:rPr>
          <w:lang w:val="en-GB"/>
        </w:rPr>
        <w:t>North and South Cardinal Marks: The blue bands must be at least twice</w:t>
      </w:r>
      <w:r w:rsidR="00BB603C" w:rsidRPr="00607B0A">
        <w:rPr>
          <w:lang w:val="en-GB"/>
        </w:rPr>
        <w:t xml:space="preserve"> the width of the yellow bands.</w:t>
      </w:r>
    </w:p>
    <w:p w14:paraId="6AB59A05" w14:textId="741754B2" w:rsidR="00EB37AF" w:rsidRDefault="00EB37AF" w:rsidP="00BB603C">
      <w:pPr>
        <w:pStyle w:val="Bullet1text"/>
      </w:pPr>
      <w:r>
        <w:t>The separation distance must be at least twice the width of the yellow bands.</w:t>
      </w:r>
    </w:p>
    <w:p w14:paraId="53E2AC8D" w14:textId="78E845DF" w:rsidR="00EB37AF" w:rsidRDefault="00CB05FA" w:rsidP="00EB37AF">
      <w:pPr>
        <w:pStyle w:val="BodyText"/>
        <w:rPr>
          <w:ins w:id="70" w:author="Jørgen Steen Royal Petersen" w:date="2016-10-26T08:09:00Z"/>
        </w:rPr>
      </w:pPr>
      <w:ins w:id="71" w:author="Jørgen Steen Royal Petersen" w:date="2016-10-26T08:09:00Z">
        <w:r>
          <w:rPr>
            <w:sz w:val="28"/>
            <w:szCs w:val="28"/>
            <w:vertAlign w:val="superscript"/>
          </w:rPr>
          <w:t>5</w:t>
        </w:r>
      </w:ins>
      <w:del w:id="72" w:author="Jørgen Steen Royal Petersen" w:date="2016-10-26T08:09:00Z">
        <w:r w:rsidR="00EB37AF" w:rsidRPr="00EB37AF" w:rsidDel="00CB05FA">
          <w:rPr>
            <w:sz w:val="28"/>
            <w:szCs w:val="28"/>
            <w:vertAlign w:val="superscript"/>
          </w:rPr>
          <w:delText>6</w:delText>
        </w:r>
      </w:del>
      <w:r w:rsidR="00EB37AF">
        <w:tab/>
        <w:t>To ensure proper recognition of isolated danger marks the blue and red bands should be of equal width and separated by a distance at least equal to the width of a band.</w:t>
      </w:r>
    </w:p>
    <w:p w14:paraId="01CD7B05" w14:textId="737369FF" w:rsidR="00CB05FA" w:rsidRPr="00F87C37" w:rsidRDefault="00856546" w:rsidP="00EB37AF">
      <w:pPr>
        <w:pStyle w:val="BodyText"/>
        <w:rPr>
          <w:ins w:id="73" w:author="Jørgen Steen Royal Petersen" w:date="2016-10-26T08:09:00Z"/>
        </w:rPr>
      </w:pPr>
      <w:ins w:id="74" w:author="Jørgen Steen Royal Petersen" w:date="2016-10-26T08:11:00Z">
        <w:r>
          <w:rPr>
            <w:sz w:val="28"/>
            <w:szCs w:val="28"/>
            <w:vertAlign w:val="superscript"/>
          </w:rPr>
          <w:t>6</w:t>
        </w:r>
        <w:r>
          <w:rPr>
            <w:sz w:val="28"/>
            <w:szCs w:val="28"/>
          </w:rPr>
          <w:tab/>
        </w:r>
      </w:ins>
      <w:commentRangeStart w:id="75"/>
      <w:ins w:id="76" w:author="Jørgen Steen Royal Petersen" w:date="2016-10-26T09:11:00Z">
        <w:r w:rsidR="00F87C37">
          <w:t xml:space="preserve">To ensure proper recognition of </w:t>
        </w:r>
      </w:ins>
      <w:ins w:id="77" w:author="Jørgen Steen Royal Petersen" w:date="2016-10-26T09:12:00Z">
        <w:r w:rsidR="00F87C37">
          <w:t>Preferred Channel Marks the green and the red bands should be of equal width and separated by a distance at least equal</w:t>
        </w:r>
      </w:ins>
      <w:ins w:id="78" w:author="Jørgen Steen Royal Petersen" w:date="2016-10-26T09:24:00Z">
        <w:r w:rsidR="00214828">
          <w:t xml:space="preserve"> to the width of a band.</w:t>
        </w:r>
      </w:ins>
      <w:ins w:id="79" w:author="Jørgen Steen Royal Petersen" w:date="2016-10-26T09:11:00Z">
        <w:r w:rsidR="00F87C37">
          <w:t xml:space="preserve"> </w:t>
        </w:r>
      </w:ins>
      <w:commentRangeEnd w:id="75"/>
      <w:ins w:id="80" w:author="Jørgen Steen Royal Petersen" w:date="2016-10-26T09:56:00Z">
        <w:r w:rsidR="00233798">
          <w:rPr>
            <w:rStyle w:val="CommentReference"/>
          </w:rPr>
          <w:commentReference w:id="75"/>
        </w:r>
      </w:ins>
    </w:p>
    <w:p w14:paraId="42F51DCC" w14:textId="77777777" w:rsidR="00CB05FA" w:rsidRDefault="00CB05FA" w:rsidP="00EB37AF">
      <w:pPr>
        <w:pStyle w:val="BodyText"/>
      </w:pPr>
    </w:p>
    <w:p w14:paraId="5ED944AE" w14:textId="3590AB27" w:rsidR="00885E37" w:rsidRDefault="00EB37AF" w:rsidP="00EB37AF">
      <w:pPr>
        <w:pStyle w:val="AnnexAHead1"/>
      </w:pPr>
      <w:r>
        <w:t>ACRONYMS</w:t>
      </w:r>
    </w:p>
    <w:p w14:paraId="5F17F7F7" w14:textId="77777777" w:rsidR="00EB37AF" w:rsidRPr="00EB37AF" w:rsidRDefault="00EB37AF" w:rsidP="00EB37AF">
      <w:pPr>
        <w:pStyle w:val="Heading1separatationline"/>
      </w:pPr>
    </w:p>
    <w:p w14:paraId="502CB7C1" w14:textId="77777777" w:rsidR="00885E37" w:rsidRPr="00885E37" w:rsidRDefault="00885E37" w:rsidP="00BB603C">
      <w:pPr>
        <w:pStyle w:val="Acronym"/>
      </w:pPr>
    </w:p>
    <w:sectPr w:rsidR="00885E37" w:rsidRPr="00885E37" w:rsidSect="0083218D">
      <w:headerReference w:type="even" r:id="rId24"/>
      <w:headerReference w:type="default" r:id="rId25"/>
      <w:headerReference w:type="first" r:id="rId2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10-26T12:04:00Z" w:initials="MH">
    <w:p w14:paraId="592859E5" w14:textId="77777777" w:rsidR="005378B8" w:rsidRDefault="005378B8">
      <w:pPr>
        <w:pStyle w:val="CommentText"/>
      </w:pPr>
      <w:r>
        <w:rPr>
          <w:rStyle w:val="CommentReference"/>
        </w:rPr>
        <w:annotationRef/>
      </w:r>
      <w:r>
        <w:rPr>
          <w:rStyle w:val="CommentReference"/>
        </w:rPr>
        <w:annotationRef/>
      </w:r>
      <w:r>
        <w:t>Revise as required.</w:t>
      </w:r>
    </w:p>
  </w:comment>
  <w:comment w:id="2" w:author="Michael Hadley" w:date="2016-10-26T12:04:00Z" w:initials="MH">
    <w:p w14:paraId="7C0D8D70"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6" w:author="Michael Hadley" w:date="2016-10-26T12:04:00Z" w:initials="MH">
    <w:p w14:paraId="2EF80D6E" w14:textId="77777777" w:rsidR="002163AE" w:rsidRDefault="002163AE">
      <w:pPr>
        <w:pStyle w:val="CommentText"/>
      </w:pPr>
      <w:r>
        <w:rPr>
          <w:rStyle w:val="CommentReference"/>
        </w:rPr>
        <w:annotationRef/>
      </w:r>
      <w:r>
        <w:t>Please complete this section.</w:t>
      </w:r>
    </w:p>
  </w:comment>
  <w:comment w:id="13" w:author="Jeffkins, David" w:date="2016-10-26T12:04:00Z" w:initials="JD">
    <w:p w14:paraId="48CBD3CF" w14:textId="77777777" w:rsidR="00194CA0" w:rsidRDefault="00194CA0" w:rsidP="00194CA0">
      <w:pPr>
        <w:pStyle w:val="CommentText"/>
      </w:pPr>
      <w:r>
        <w:rPr>
          <w:rStyle w:val="CommentReference"/>
        </w:rPr>
        <w:annotationRef/>
      </w:r>
      <w:r>
        <w:t>Suggest the following updates to the Standard Code table.</w:t>
      </w:r>
    </w:p>
    <w:p w14:paraId="4E8996D2" w14:textId="77777777" w:rsidR="00194CA0" w:rsidRDefault="00194CA0" w:rsidP="00194CA0">
      <w:pPr>
        <w:pStyle w:val="CommentText"/>
      </w:pPr>
    </w:p>
    <w:p w14:paraId="0F6BE257" w14:textId="77777777" w:rsidR="00194CA0" w:rsidRDefault="00194CA0" w:rsidP="00194CA0">
      <w:pPr>
        <w:pStyle w:val="CommentText"/>
        <w:numPr>
          <w:ilvl w:val="0"/>
          <w:numId w:val="33"/>
        </w:numPr>
      </w:pPr>
      <w:r>
        <w:t>Add text to Cardinal Mark section to note that the South Cardinal is an example. Suggest (South Cardinal Marks) be replaced with (e.g South Cardinal Marks)</w:t>
      </w:r>
    </w:p>
    <w:p w14:paraId="0F62EF4F" w14:textId="77777777" w:rsidR="00194CA0" w:rsidRDefault="00194CA0" w:rsidP="00194CA0">
      <w:pPr>
        <w:pStyle w:val="CommentText"/>
      </w:pPr>
    </w:p>
    <w:p w14:paraId="38D6D43C" w14:textId="635C36BC" w:rsidR="00194CA0" w:rsidRDefault="00194CA0" w:rsidP="00194CA0">
      <w:pPr>
        <w:pStyle w:val="CommentText"/>
        <w:numPr>
          <w:ilvl w:val="0"/>
          <w:numId w:val="33"/>
        </w:numPr>
      </w:pPr>
      <w:r>
        <w:t>Correct title for Safe Water Mark – add a space between words Water and Marks</w:t>
      </w:r>
    </w:p>
    <w:p w14:paraId="618361D2" w14:textId="77777777" w:rsidR="00194CA0" w:rsidRDefault="00194CA0" w:rsidP="00194CA0">
      <w:pPr>
        <w:pStyle w:val="CommentText"/>
      </w:pPr>
    </w:p>
    <w:p w14:paraId="2498D738" w14:textId="4077FF1F" w:rsidR="00194CA0" w:rsidRDefault="00194CA0" w:rsidP="00194CA0">
      <w:pPr>
        <w:pStyle w:val="CommentText"/>
        <w:numPr>
          <w:ilvl w:val="0"/>
          <w:numId w:val="33"/>
        </w:numPr>
      </w:pPr>
      <w:r>
        <w:t>Add colour and retroreflective abbreviations to the Isolated Danger Mark</w:t>
      </w:r>
      <w:r w:rsidR="00B4631D">
        <w:t xml:space="preserve"> section.</w:t>
      </w:r>
    </w:p>
    <w:p w14:paraId="16853585" w14:textId="77777777" w:rsidR="00194CA0" w:rsidRDefault="00194CA0" w:rsidP="00194CA0">
      <w:pPr>
        <w:pStyle w:val="CommentText"/>
      </w:pPr>
    </w:p>
    <w:p w14:paraId="64ED4902" w14:textId="7E16B933" w:rsidR="00194CA0" w:rsidRDefault="00194CA0">
      <w:pPr>
        <w:pStyle w:val="CommentText"/>
      </w:pPr>
    </w:p>
  </w:comment>
  <w:comment w:id="16" w:author="Jørgen Steen Royal Petersen" w:date="2016-10-26T12:04:00Z" w:initials="JSRP">
    <w:p w14:paraId="2A2DE6C0" w14:textId="3F15287E" w:rsidR="008413EB" w:rsidRDefault="008413EB">
      <w:pPr>
        <w:pStyle w:val="CommentText"/>
      </w:pPr>
      <w:r>
        <w:rPr>
          <w:rStyle w:val="CommentReference"/>
        </w:rPr>
        <w:annotationRef/>
      </w:r>
      <w:r w:rsidR="001401B8">
        <w:t>Updated table Standard Code</w:t>
      </w:r>
    </w:p>
  </w:comment>
  <w:comment w:id="31" w:author="Jeffkins, David" w:date="2016-10-26T12:04:00Z" w:initials="JD">
    <w:p w14:paraId="725673D8" w14:textId="77777777" w:rsidR="00B4631D" w:rsidRDefault="00B4631D">
      <w:pPr>
        <w:pStyle w:val="CommentText"/>
      </w:pPr>
      <w:r>
        <w:rPr>
          <w:rStyle w:val="CommentReference"/>
        </w:rPr>
        <w:annotationRef/>
      </w:r>
      <w:r>
        <w:t>Minor correction to text in North Cardinal and South Cardinal Mark Sections.</w:t>
      </w:r>
    </w:p>
    <w:p w14:paraId="1B4ED564" w14:textId="77777777" w:rsidR="00B4631D" w:rsidRDefault="00B4631D">
      <w:pPr>
        <w:pStyle w:val="CommentText"/>
      </w:pPr>
    </w:p>
    <w:p w14:paraId="7F2D77B6" w14:textId="1774DBE5" w:rsidR="00B4631D" w:rsidRDefault="00B4631D">
      <w:pPr>
        <w:pStyle w:val="CommentText"/>
      </w:pPr>
      <w:r>
        <w:t>Change “An horizontal……” to “A horizontal…..” at the beginning of the description text.</w:t>
      </w:r>
    </w:p>
  </w:comment>
  <w:comment w:id="35" w:author="Jørgen Steen Royal Petersen" w:date="2016-10-26T12:04:00Z" w:initials="JSRP">
    <w:p w14:paraId="3ADF142A" w14:textId="2A7390E2" w:rsidR="001401B8" w:rsidRDefault="001401B8">
      <w:pPr>
        <w:pStyle w:val="CommentText"/>
      </w:pPr>
      <w:r>
        <w:rPr>
          <w:rStyle w:val="CommentReference"/>
        </w:rPr>
        <w:annotationRef/>
      </w:r>
      <w:r>
        <w:t>Updated table Comprehensive Code</w:t>
      </w:r>
    </w:p>
  </w:comment>
  <w:comment w:id="40" w:author="Jeffkins, David" w:date="2016-10-26T12:04:00Z" w:initials="JD">
    <w:p w14:paraId="101E6DB4" w14:textId="3B124D11" w:rsidR="009778D2" w:rsidRDefault="005F5EE7">
      <w:pPr>
        <w:pStyle w:val="CommentText"/>
      </w:pPr>
      <w:r>
        <w:rPr>
          <w:rStyle w:val="CommentReference"/>
        </w:rPr>
        <w:annotationRef/>
      </w:r>
      <w:r w:rsidR="009778D2">
        <w:t>The green colour used in the table for modified port lateral should be changed to the green colour used in the starboard lateral example – a lighter shade of green has been used to depict the buoy colour for the colour of the buoy.</w:t>
      </w:r>
    </w:p>
    <w:p w14:paraId="484F3E98" w14:textId="77777777" w:rsidR="009778D2" w:rsidRDefault="009778D2">
      <w:pPr>
        <w:pStyle w:val="CommentText"/>
      </w:pPr>
    </w:p>
    <w:p w14:paraId="73C79C4B" w14:textId="7A635EE4" w:rsidR="005F5EE7" w:rsidRDefault="005F5EE7">
      <w:pPr>
        <w:pStyle w:val="CommentText"/>
      </w:pPr>
      <w:r>
        <w:t>Suggest the following text be used for</w:t>
      </w:r>
      <w:r w:rsidR="00CE67ED">
        <w:t xml:space="preserve"> the preferred channel mark sections:</w:t>
      </w:r>
    </w:p>
    <w:p w14:paraId="12FA3B65" w14:textId="77777777" w:rsidR="00CE67ED" w:rsidRDefault="00CE67ED">
      <w:pPr>
        <w:pStyle w:val="CommentText"/>
      </w:pPr>
    </w:p>
    <w:p w14:paraId="1CE222F5" w14:textId="0069B2FA" w:rsidR="005F5EE7" w:rsidRDefault="005F5EE7" w:rsidP="005F5EE7">
      <w:pPr>
        <w:pStyle w:val="CommentText"/>
        <w:numPr>
          <w:ilvl w:val="0"/>
          <w:numId w:val="34"/>
        </w:numPr>
        <w:rPr>
          <w:i/>
        </w:rPr>
      </w:pPr>
      <w:r w:rsidRPr="005F5EE7">
        <w:rPr>
          <w:i/>
        </w:rPr>
        <w:t xml:space="preserve">Red Preferred Channel </w:t>
      </w:r>
      <w:r>
        <w:rPr>
          <w:i/>
        </w:rPr>
        <w:t xml:space="preserve">Lateral </w:t>
      </w:r>
      <w:r w:rsidRPr="005F5EE7">
        <w:rPr>
          <w:i/>
        </w:rPr>
        <w:t>Marks</w:t>
      </w:r>
      <w:r>
        <w:rPr>
          <w:i/>
        </w:rPr>
        <w:t xml:space="preserve"> - </w:t>
      </w:r>
      <w:r>
        <w:t>Two horizontal red bands indicates a preferred channel to Starboard in Region A and a preferred channel to Port in Region B.</w:t>
      </w:r>
    </w:p>
    <w:p w14:paraId="1A67074E" w14:textId="0BFABBC8" w:rsidR="005F5EE7" w:rsidRDefault="005F5EE7" w:rsidP="005F5EE7">
      <w:pPr>
        <w:pStyle w:val="CommentText"/>
        <w:rPr>
          <w:i/>
        </w:rPr>
      </w:pPr>
    </w:p>
    <w:p w14:paraId="194A4AE3" w14:textId="7671EF6A" w:rsidR="005F5EE7" w:rsidRPr="005F5EE7" w:rsidRDefault="005F5EE7" w:rsidP="005F5EE7">
      <w:pPr>
        <w:pStyle w:val="CommentText"/>
        <w:numPr>
          <w:ilvl w:val="0"/>
          <w:numId w:val="34"/>
        </w:numPr>
        <w:rPr>
          <w:i/>
        </w:rPr>
      </w:pPr>
      <w:r>
        <w:rPr>
          <w:i/>
        </w:rPr>
        <w:t xml:space="preserve">Green </w:t>
      </w:r>
      <w:r w:rsidRPr="005F5EE7">
        <w:rPr>
          <w:i/>
        </w:rPr>
        <w:t xml:space="preserve">Preferred Channel </w:t>
      </w:r>
      <w:r>
        <w:rPr>
          <w:i/>
        </w:rPr>
        <w:t xml:space="preserve">Lateral </w:t>
      </w:r>
      <w:r w:rsidRPr="005F5EE7">
        <w:rPr>
          <w:i/>
        </w:rPr>
        <w:t>Marks</w:t>
      </w:r>
      <w:r>
        <w:rPr>
          <w:i/>
        </w:rPr>
        <w:t xml:space="preserve"> - </w:t>
      </w:r>
      <w:r>
        <w:t>Two horizontal green bands indicates a preferred channel to Port in Region A and a preferred channel to Starboard in Region B.</w:t>
      </w:r>
    </w:p>
    <w:p w14:paraId="091C8F6E" w14:textId="0F6F806E" w:rsidR="005F5EE7" w:rsidRPr="005F5EE7" w:rsidRDefault="005F5EE7" w:rsidP="005F5EE7">
      <w:pPr>
        <w:pStyle w:val="CommentText"/>
        <w:rPr>
          <w:i/>
        </w:rPr>
      </w:pPr>
    </w:p>
  </w:comment>
  <w:comment w:id="47" w:author="Jørgen Steen Royal Petersen" w:date="2016-10-26T12:04:00Z" w:initials="JSRP">
    <w:p w14:paraId="61DAA3D2" w14:textId="6625ABF6" w:rsidR="001401B8" w:rsidRDefault="001401B8">
      <w:pPr>
        <w:pStyle w:val="CommentText"/>
      </w:pPr>
      <w:r>
        <w:rPr>
          <w:rStyle w:val="CommentReference"/>
        </w:rPr>
        <w:annotationRef/>
      </w:r>
      <w:r>
        <w:t>Updated table Preferred Channel Lateral Marks and Emergency Wreck Mark</w:t>
      </w:r>
    </w:p>
  </w:comment>
  <w:comment w:id="60" w:author="Jeffkins, David" w:date="2016-10-26T12:04:00Z" w:initials="JD">
    <w:p w14:paraId="6497CFA5" w14:textId="77777777" w:rsidR="009778D2" w:rsidRDefault="009778D2">
      <w:pPr>
        <w:pStyle w:val="CommentText"/>
      </w:pPr>
      <w:r>
        <w:rPr>
          <w:rStyle w:val="CommentReference"/>
        </w:rPr>
        <w:annotationRef/>
      </w:r>
      <w:r>
        <w:t xml:space="preserve">Suggest this note be removed as there is now a suggested code for preferred channel marks.  </w:t>
      </w:r>
    </w:p>
    <w:p w14:paraId="0C684FAB" w14:textId="77777777" w:rsidR="009778D2" w:rsidRDefault="009778D2">
      <w:pPr>
        <w:pStyle w:val="CommentText"/>
      </w:pPr>
    </w:p>
    <w:p w14:paraId="70D1FE26" w14:textId="58675B17" w:rsidR="009778D2" w:rsidRDefault="009778D2">
      <w:pPr>
        <w:pStyle w:val="CommentText"/>
      </w:pPr>
      <w:r>
        <w:t>If Note 1 is removed the references to the notes in the various table will need to be updated.</w:t>
      </w:r>
    </w:p>
  </w:comment>
  <w:comment w:id="61" w:author="Jørgen Steen Royal Petersen" w:date="2016-10-26T12:04:00Z" w:initials="JSRP">
    <w:p w14:paraId="0CF351BE" w14:textId="0529DE1F" w:rsidR="00233798" w:rsidRDefault="00233798">
      <w:pPr>
        <w:pStyle w:val="CommentText"/>
      </w:pPr>
      <w:r>
        <w:rPr>
          <w:rStyle w:val="CommentReference"/>
        </w:rPr>
        <w:annotationRef/>
      </w:r>
      <w:r>
        <w:t>The present note is deleted and the notes in the various table are updated</w:t>
      </w:r>
    </w:p>
  </w:comment>
  <w:comment w:id="75" w:author="Jørgen Steen Royal Petersen" w:date="2016-10-26T12:04:00Z" w:initials="JSRP">
    <w:p w14:paraId="323AF1A0" w14:textId="11974377" w:rsidR="00233798" w:rsidRDefault="00233798">
      <w:pPr>
        <w:pStyle w:val="CommentText"/>
      </w:pPr>
      <w:r>
        <w:rPr>
          <w:rStyle w:val="CommentReference"/>
        </w:rPr>
        <w:annotationRef/>
      </w:r>
      <w:r>
        <w:t xml:space="preserve">A new note is added regarding the preferred channel marks to describe how to apply the bands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2859E5" w15:done="0"/>
  <w15:commentEx w15:paraId="7C0D8D70" w15:done="0"/>
  <w15:commentEx w15:paraId="2EF80D6E" w15:done="0"/>
  <w15:commentEx w15:paraId="64ED4902" w15:done="0"/>
  <w15:commentEx w15:paraId="2A2DE6C0" w15:done="0"/>
  <w15:commentEx w15:paraId="7F2D77B6" w15:done="0"/>
  <w15:commentEx w15:paraId="3ADF142A" w15:done="0"/>
  <w15:commentEx w15:paraId="091C8F6E" w15:done="0"/>
  <w15:commentEx w15:paraId="61DAA3D2" w15:done="0"/>
  <w15:commentEx w15:paraId="70D1FE26" w15:done="0"/>
  <w15:commentEx w15:paraId="0CF351BE" w15:done="0"/>
  <w15:commentEx w15:paraId="323AF1A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7F6FC" w14:textId="77777777" w:rsidR="000700CD" w:rsidRDefault="000700CD" w:rsidP="003274DB">
      <w:r>
        <w:separator/>
      </w:r>
    </w:p>
    <w:p w14:paraId="345AE4D5" w14:textId="77777777" w:rsidR="000700CD" w:rsidRDefault="000700CD"/>
  </w:endnote>
  <w:endnote w:type="continuationSeparator" w:id="0">
    <w:p w14:paraId="71EE8383" w14:textId="77777777" w:rsidR="000700CD" w:rsidRDefault="000700CD" w:rsidP="003274DB">
      <w:r>
        <w:continuationSeparator/>
      </w:r>
    </w:p>
    <w:p w14:paraId="66382F80" w14:textId="77777777" w:rsidR="000700CD" w:rsidRDefault="000700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C59BD" w14:textId="77777777" w:rsidR="002E4993" w:rsidRDefault="002E4993" w:rsidP="008747E0">
    <w:pPr>
      <w:pStyle w:val="Footer"/>
    </w:pPr>
    <w:r>
      <w:rPr>
        <w:noProof/>
        <w:lang w:val="en-IE" w:eastAsia="en-IE"/>
      </w:rPr>
      <mc:AlternateContent>
        <mc:Choice Requires="wps">
          <w:drawing>
            <wp:anchor distT="0" distB="0" distL="114300" distR="114300" simplePos="0" relativeHeight="251648000" behindDoc="0" locked="0" layoutInCell="1" allowOverlap="1" wp14:anchorId="5D669E30" wp14:editId="2AC956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51ED8E" id="Connecteur droit 11"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84B7788" w14:textId="77777777" w:rsidR="002E4993" w:rsidRPr="00ED2A8D" w:rsidRDefault="002E4993" w:rsidP="008747E0">
    <w:pPr>
      <w:pStyle w:val="Footer"/>
    </w:pPr>
    <w:r w:rsidRPr="00442889">
      <w:rPr>
        <w:noProof/>
        <w:lang w:val="en-IE" w:eastAsia="en-IE"/>
      </w:rPr>
      <w:drawing>
        <wp:anchor distT="0" distB="0" distL="114300" distR="114300" simplePos="0" relativeHeight="251646976" behindDoc="1" locked="0" layoutInCell="1" allowOverlap="1" wp14:anchorId="6921D575" wp14:editId="0905A590">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2358E60" w14:textId="77777777" w:rsidR="002E4993" w:rsidRPr="00ED2A8D" w:rsidRDefault="002E4993" w:rsidP="008747E0">
    <w:pPr>
      <w:pStyle w:val="Footer"/>
    </w:pPr>
  </w:p>
  <w:p w14:paraId="4BA3B6EA" w14:textId="77777777" w:rsidR="002E4993" w:rsidRPr="00ED2A8D" w:rsidRDefault="002E4993" w:rsidP="008747E0">
    <w:pPr>
      <w:pStyle w:val="Footer"/>
    </w:pPr>
  </w:p>
  <w:p w14:paraId="62AD1821"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E98A7" w14:textId="77777777" w:rsidR="007A72CF" w:rsidRPr="007A72CF" w:rsidRDefault="007A72CF" w:rsidP="007A72CF">
    <w:pPr>
      <w:pStyle w:val="Footer"/>
      <w:rPr>
        <w:sz w:val="15"/>
        <w:szCs w:val="15"/>
      </w:rPr>
    </w:pPr>
  </w:p>
  <w:p w14:paraId="73E333C7" w14:textId="77777777" w:rsidR="007A72CF" w:rsidRDefault="007A72CF" w:rsidP="007A72CF">
    <w:pPr>
      <w:pStyle w:val="Footerportrait"/>
    </w:pPr>
  </w:p>
  <w:p w14:paraId="6E4655E5" w14:textId="77777777" w:rsidR="007A72CF" w:rsidRPr="007A72CF" w:rsidRDefault="00B84DB4" w:rsidP="007A72CF">
    <w:pPr>
      <w:pStyle w:val="Footerportrait"/>
      <w:rPr>
        <w:rStyle w:val="PageNumber"/>
      </w:rPr>
    </w:pPr>
    <w:fldSimple w:instr=" STYLEREF &quot;Document type&quot; \* MERGEFORMAT ">
      <w:r w:rsidR="0096705E">
        <w:t>IALA RECOMMENDATION</w:t>
      </w:r>
    </w:fldSimple>
    <w:r w:rsidR="007A72CF">
      <w:t xml:space="preserve"> </w:t>
    </w:r>
    <w:r w:rsidR="000700CD">
      <w:fldChar w:fldCharType="begin"/>
    </w:r>
    <w:r w:rsidR="000700CD">
      <w:instrText xml:space="preserve"> STYLEREF "Document number" \* MERGEFORMAT </w:instrText>
    </w:r>
    <w:r w:rsidR="000700CD">
      <w:fldChar w:fldCharType="separate"/>
    </w:r>
    <w:r w:rsidR="0096705E">
      <w:t>E-106</w:t>
    </w:r>
    <w:r w:rsidR="000700CD">
      <w:fldChar w:fldCharType="end"/>
    </w:r>
    <w:r w:rsidR="00564664">
      <w:t xml:space="preserve"> </w:t>
    </w:r>
    <w:fldSimple w:instr=" STYLEREF &quot;Document name&quot; \* MERGEFORMAT ">
      <w:r w:rsidR="0096705E">
        <w:t>Recommendation on the use of retroreflecting material on Aids to navigation Marks within the iala maritime buoyage system</w:t>
      </w:r>
    </w:fldSimple>
    <w:r w:rsidR="007A72CF">
      <w:tab/>
    </w:r>
  </w:p>
  <w:p w14:paraId="1B5A3518" w14:textId="77777777" w:rsidR="008608A4" w:rsidRDefault="000700CD" w:rsidP="007A72CF">
    <w:pPr>
      <w:pStyle w:val="Footerportrait"/>
    </w:pPr>
    <w:r>
      <w:fldChar w:fldCharType="begin"/>
    </w:r>
    <w:r>
      <w:instrText xml:space="preserve"> STYLEREF "Edition number" \* MERGEFORMAT </w:instrText>
    </w:r>
    <w:r>
      <w:fldChar w:fldCharType="separate"/>
    </w:r>
    <w:r w:rsidR="0096705E">
      <w:t>Edition 1.0</w:t>
    </w:r>
    <w:r>
      <w:fldChar w:fldCharType="end"/>
    </w:r>
    <w:r w:rsidR="007A72CF">
      <w:t xml:space="preserve"> </w:t>
    </w:r>
    <w:r>
      <w:fldChar w:fldCharType="begin"/>
    </w:r>
    <w:r>
      <w:instrText xml:space="preserve"> STYLEREF "Document date" \* MERGEFORMAT </w:instrText>
    </w:r>
    <w:r>
      <w:fldChar w:fldCharType="separate"/>
    </w:r>
    <w:r w:rsidR="0096705E">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96705E">
      <w:t>2</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F0D4A5" w14:textId="77777777" w:rsidR="000700CD" w:rsidRDefault="000700CD" w:rsidP="003274DB">
      <w:r>
        <w:separator/>
      </w:r>
    </w:p>
    <w:p w14:paraId="791ABEBE" w14:textId="77777777" w:rsidR="000700CD" w:rsidRDefault="000700CD"/>
  </w:footnote>
  <w:footnote w:type="continuationSeparator" w:id="0">
    <w:p w14:paraId="34C10415" w14:textId="77777777" w:rsidR="000700CD" w:rsidRDefault="000700CD" w:rsidP="003274DB">
      <w:r>
        <w:continuationSeparator/>
      </w:r>
    </w:p>
    <w:p w14:paraId="6BC658DE" w14:textId="77777777" w:rsidR="000700CD" w:rsidRDefault="000700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758EA" w14:textId="43A0C599" w:rsidR="005B2A91" w:rsidRDefault="000700CD">
    <w:pPr>
      <w:pStyle w:val="Header"/>
    </w:pPr>
    <w:r>
      <w:rPr>
        <w:noProof/>
      </w:rPr>
      <w:pict w14:anchorId="159657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541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9E67F12">
        <v:shape id="PowerPlusWaterMarkObject2" o:spid="_x0000_s2050" type="#_x0000_t136" style="position:absolute;margin-left:0;margin-top:0;width:604.45pt;height:54.95pt;rotation:315;z-index:-2516633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77BF4C0">
        <v:shape id="PowerPlusWaterMarkObject1" o:spid="_x0000_s2049" type="#_x0000_t136" style="position:absolute;margin-left:0;margin-top:0;width:604.45pt;height:54.95pt;rotation:315;z-index:-2516643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4A43C" w14:textId="77777777" w:rsidR="0096705E" w:rsidRDefault="0096705E" w:rsidP="002163AE">
    <w:pPr>
      <w:pStyle w:val="Header"/>
      <w:jc w:val="right"/>
    </w:pPr>
    <w:r>
      <w:t xml:space="preserve">ENG6-9.11.1 </w:t>
    </w:r>
  </w:p>
  <w:p w14:paraId="4BE9D549" w14:textId="4B1704DA" w:rsidR="002E4993" w:rsidRPr="00ED2A8D" w:rsidRDefault="0096705E" w:rsidP="002163AE">
    <w:pPr>
      <w:pStyle w:val="Header"/>
      <w:jc w:val="right"/>
    </w:pPr>
    <w:r>
      <w:t xml:space="preserve">Formerly </w:t>
    </w:r>
    <w:r w:rsidR="00866D11">
      <w:t>ARM5-12.1.1</w:t>
    </w:r>
    <w:r w:rsidR="00B76874">
      <w:t>4</w:t>
    </w:r>
    <w:r w:rsidR="000700CD">
      <w:rPr>
        <w:noProof/>
      </w:rPr>
      <w:pict w14:anchorId="05F4CC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604.45pt;height:54.95pt;rotation:315;z-index:-2516551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sidRPr="00442889">
      <w:rPr>
        <w:noProof/>
        <w:lang w:val="en-IE" w:eastAsia="en-IE"/>
      </w:rPr>
      <w:drawing>
        <wp:anchor distT="0" distB="0" distL="114300" distR="114300" simplePos="0" relativeHeight="251651072" behindDoc="1" locked="0" layoutInCell="1" allowOverlap="1" wp14:anchorId="6416BC29" wp14:editId="045EC92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482A3DA" w14:textId="77777777" w:rsidR="002E4993" w:rsidRDefault="002E4993" w:rsidP="008747E0">
    <w:pPr>
      <w:pStyle w:val="Header"/>
    </w:pPr>
  </w:p>
  <w:p w14:paraId="42D4A94D" w14:textId="77777777" w:rsidR="002E4993" w:rsidRDefault="002E4993" w:rsidP="008747E0">
    <w:pPr>
      <w:pStyle w:val="Header"/>
    </w:pPr>
  </w:p>
  <w:p w14:paraId="736FD745" w14:textId="77777777" w:rsidR="002E4993" w:rsidRDefault="002E4993" w:rsidP="008747E0">
    <w:pPr>
      <w:pStyle w:val="Header"/>
    </w:pPr>
  </w:p>
  <w:p w14:paraId="24A26C47" w14:textId="77777777" w:rsidR="002E4993" w:rsidRDefault="002E4993" w:rsidP="008747E0">
    <w:pPr>
      <w:pStyle w:val="Header"/>
    </w:pPr>
  </w:p>
  <w:p w14:paraId="06209D2A" w14:textId="77777777" w:rsidR="002E4993" w:rsidRDefault="002E4993" w:rsidP="008747E0">
    <w:pPr>
      <w:pStyle w:val="Header"/>
    </w:pPr>
    <w:r>
      <w:rPr>
        <w:noProof/>
        <w:lang w:val="en-IE" w:eastAsia="en-IE"/>
      </w:rPr>
      <w:drawing>
        <wp:anchor distT="0" distB="0" distL="114300" distR="114300" simplePos="0" relativeHeight="251650048" behindDoc="1" locked="0" layoutInCell="1" allowOverlap="1" wp14:anchorId="68F3C734" wp14:editId="43583A8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C39FEAB" w14:textId="77777777" w:rsidR="002E4993" w:rsidRPr="00ED2A8D" w:rsidRDefault="002E4993" w:rsidP="008747E0">
    <w:pPr>
      <w:pStyle w:val="Header"/>
    </w:pPr>
  </w:p>
  <w:p w14:paraId="47EBB89E"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282DE" w14:textId="35B2FAF4" w:rsidR="005B2A91" w:rsidRDefault="000700CD">
    <w:pPr>
      <w:pStyle w:val="Header"/>
    </w:pPr>
    <w:r>
      <w:rPr>
        <w:noProof/>
      </w:rPr>
      <w:pict w14:anchorId="5F2551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531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08B7ACA">
        <v:shape id="PowerPlusWaterMarkObject4" o:spid="_x0000_s2052" type="#_x0000_t136" style="position:absolute;margin-left:0;margin-top:0;width:604.45pt;height:54.95pt;rotation:315;z-index:-2516613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BA062AE">
        <v:shape id="PowerPlusWaterMarkObject3" o:spid="_x0000_s2051" type="#_x0000_t136" style="position:absolute;margin-left:0;margin-top:0;width:604.45pt;height:54.95pt;rotation:315;z-index:-2516623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F200C" w14:textId="14ADB7A3" w:rsidR="005B2A91" w:rsidRDefault="000700CD">
    <w:pPr>
      <w:pStyle w:val="Header"/>
    </w:pPr>
    <w:r>
      <w:rPr>
        <w:noProof/>
      </w:rPr>
      <w:pict w14:anchorId="34F0CB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510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9868342">
        <v:shape id="PowerPlusWaterMarkObject5" o:spid="_x0000_s2053" type="#_x0000_t136" style="position:absolute;margin-left:0;margin-top:0;width:604.45pt;height:54.95pt;rotation:315;z-index:-2516602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C15F3" w14:textId="333BD91B" w:rsidR="002E4993" w:rsidRPr="00ED2A8D" w:rsidRDefault="000700CD" w:rsidP="008747E0">
    <w:pPr>
      <w:pStyle w:val="Header"/>
    </w:pPr>
    <w:r>
      <w:rPr>
        <w:noProof/>
      </w:rPr>
      <w:pict w14:anchorId="593A78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604.45pt;height:54.95pt;rotation:315;z-index:-2516520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45952" behindDoc="1" locked="0" layoutInCell="1" allowOverlap="1" wp14:anchorId="6BFBF08C" wp14:editId="38AD327F">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22D935" w14:textId="77777777" w:rsidR="002E4993" w:rsidRPr="00ED2A8D" w:rsidRDefault="002E4993" w:rsidP="008747E0">
    <w:pPr>
      <w:pStyle w:val="Header"/>
    </w:pPr>
  </w:p>
  <w:p w14:paraId="75F37621" w14:textId="77777777" w:rsidR="002E4993" w:rsidRDefault="002E4993" w:rsidP="008747E0">
    <w:pPr>
      <w:pStyle w:val="Header"/>
    </w:pPr>
  </w:p>
  <w:p w14:paraId="1807D2D1" w14:textId="77777777" w:rsidR="002E4993" w:rsidRDefault="002E4993" w:rsidP="008747E0">
    <w:pPr>
      <w:pStyle w:val="Header"/>
    </w:pPr>
  </w:p>
  <w:p w14:paraId="7F2F5518" w14:textId="77777777" w:rsidR="002E4993" w:rsidRDefault="002E4993" w:rsidP="008747E0">
    <w:pPr>
      <w:pStyle w:val="Header"/>
    </w:pPr>
  </w:p>
  <w:p w14:paraId="55E06A43" w14:textId="77777777" w:rsidR="002E4993" w:rsidRPr="00441393" w:rsidRDefault="002E4993" w:rsidP="00441393">
    <w:pPr>
      <w:pStyle w:val="Contents"/>
    </w:pPr>
    <w:r>
      <w:t>DOCUMENT REVISION</w:t>
    </w:r>
  </w:p>
  <w:p w14:paraId="1D595F96" w14:textId="77777777" w:rsidR="002E4993" w:rsidRPr="00ED2A8D" w:rsidRDefault="002E4993" w:rsidP="008747E0">
    <w:pPr>
      <w:pStyle w:val="Header"/>
    </w:pPr>
  </w:p>
  <w:p w14:paraId="08B4CFC4"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3BE7" w14:textId="17D156FF" w:rsidR="005B2A91" w:rsidRDefault="000700CD">
    <w:pPr>
      <w:pStyle w:val="Header"/>
    </w:pPr>
    <w:r>
      <w:rPr>
        <w:noProof/>
      </w:rPr>
      <w:pict w14:anchorId="0D15C9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500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048F31E">
        <v:shape id="PowerPlusWaterMarkObject7" o:spid="_x0000_s2055" type="#_x0000_t136" style="position:absolute;margin-left:0;margin-top:0;width:604.45pt;height:54.95pt;rotation:315;z-index:-2516582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AEEF4D8">
        <v:shape id="PowerPlusWaterMarkObject6" o:spid="_x0000_s2054" type="#_x0000_t136" style="position:absolute;margin-left:0;margin-top:0;width:604.45pt;height:54.95pt;rotation:315;z-index:-2516592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BEFEF" w14:textId="6C5DED46" w:rsidR="005B2A91" w:rsidRDefault="000700CD">
    <w:pPr>
      <w:pStyle w:val="Header"/>
    </w:pPr>
    <w:r>
      <w:rPr>
        <w:noProof/>
      </w:rPr>
      <w:pict w14:anchorId="0318E0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6480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751B23B">
        <v:shape id="PowerPlusWaterMarkObject8" o:spid="_x0000_s2056" type="#_x0000_t136" style="position:absolute;margin-left:0;margin-top:0;width:604.45pt;height:54.95pt;rotation:315;z-index:-2516572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F731B" w14:textId="061C153A" w:rsidR="002E4993" w:rsidRPr="00667792" w:rsidRDefault="000700CD" w:rsidP="00667792">
    <w:pPr>
      <w:pStyle w:val="Header"/>
    </w:pPr>
    <w:r>
      <w:rPr>
        <w:noProof/>
      </w:rPr>
      <w:pict w14:anchorId="30A006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6490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49024" behindDoc="1" locked="0" layoutInCell="1" allowOverlap="1" wp14:anchorId="58DCEB40" wp14:editId="6776F9EA">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C512D" w14:textId="0379FEBB" w:rsidR="005B2A91" w:rsidRDefault="000700CD">
    <w:pPr>
      <w:pStyle w:val="Header"/>
    </w:pPr>
    <w:r>
      <w:rPr>
        <w:noProof/>
      </w:rPr>
      <w:pict w14:anchorId="1E1415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6469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D7E0C30">
        <v:shape id="PowerPlusWaterMarkObject9" o:spid="_x0000_s2057" type="#_x0000_t136" style="position:absolute;margin-left:0;margin-top:0;width:604.45pt;height:54.95pt;rotation:315;z-index:-2516561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98286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9E1C90"/>
    <w:lvl w:ilvl="0">
      <w:start w:val="1"/>
      <w:numFmt w:val="decimal"/>
      <w:lvlText w:val="%1."/>
      <w:lvlJc w:val="left"/>
      <w:pPr>
        <w:tabs>
          <w:tab w:val="num" w:pos="1800"/>
        </w:tabs>
        <w:ind w:left="1800" w:hanging="360"/>
      </w:pPr>
    </w:lvl>
  </w:abstractNum>
  <w:abstractNum w:abstractNumId="2">
    <w:nsid w:val="FFFFFF7D"/>
    <w:multiLevelType w:val="singleLevel"/>
    <w:tmpl w:val="1CC6385C"/>
    <w:lvl w:ilvl="0">
      <w:start w:val="1"/>
      <w:numFmt w:val="decimal"/>
      <w:lvlText w:val="%1."/>
      <w:lvlJc w:val="left"/>
      <w:pPr>
        <w:tabs>
          <w:tab w:val="num" w:pos="1440"/>
        </w:tabs>
        <w:ind w:left="1440" w:hanging="360"/>
      </w:pPr>
    </w:lvl>
  </w:abstractNum>
  <w:abstractNum w:abstractNumId="3">
    <w:nsid w:val="FFFFFF7F"/>
    <w:multiLevelType w:val="singleLevel"/>
    <w:tmpl w:val="4BD4723A"/>
    <w:lvl w:ilvl="0">
      <w:start w:val="1"/>
      <w:numFmt w:val="decimal"/>
      <w:lvlText w:val="%1."/>
      <w:lvlJc w:val="left"/>
      <w:pPr>
        <w:tabs>
          <w:tab w:val="num" w:pos="720"/>
        </w:tabs>
        <w:ind w:left="720" w:hanging="360"/>
      </w:pPr>
    </w:lvl>
  </w:abstractNum>
  <w:abstractNum w:abstractNumId="4">
    <w:nsid w:val="FFFFFF80"/>
    <w:multiLevelType w:val="singleLevel"/>
    <w:tmpl w:val="6C8466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3EC9CF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DA65EA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802CA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889F5E"/>
    <w:lvl w:ilvl="0">
      <w:start w:val="1"/>
      <w:numFmt w:val="decimal"/>
      <w:lvlText w:val="%1."/>
      <w:lvlJc w:val="left"/>
      <w:pPr>
        <w:tabs>
          <w:tab w:val="num" w:pos="360"/>
        </w:tabs>
        <w:ind w:left="360" w:hanging="360"/>
      </w:pPr>
    </w:lvl>
  </w:abstractNum>
  <w:abstractNum w:abstractNumId="9">
    <w:nsid w:val="FFFFFF89"/>
    <w:multiLevelType w:val="singleLevel"/>
    <w:tmpl w:val="848207B0"/>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1EE46D4"/>
    <w:multiLevelType w:val="hybridMultilevel"/>
    <w:tmpl w:val="C00409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6C2F19AE"/>
    <w:multiLevelType w:val="hybridMultilevel"/>
    <w:tmpl w:val="4D5422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29"/>
  </w:num>
  <w:num w:numId="10">
    <w:abstractNumId w:val="27"/>
  </w:num>
  <w:num w:numId="11">
    <w:abstractNumId w:val="26"/>
  </w:num>
  <w:num w:numId="12">
    <w:abstractNumId w:val="24"/>
  </w:num>
  <w:num w:numId="13">
    <w:abstractNumId w:val="16"/>
  </w:num>
  <w:num w:numId="14">
    <w:abstractNumId w:val="28"/>
  </w:num>
  <w:num w:numId="15">
    <w:abstractNumId w:val="10"/>
  </w:num>
  <w:num w:numId="16">
    <w:abstractNumId w:val="21"/>
  </w:num>
  <w:num w:numId="17">
    <w:abstractNumId w:val="17"/>
  </w:num>
  <w:num w:numId="18">
    <w:abstractNumId w:val="18"/>
  </w:num>
  <w:num w:numId="19">
    <w:abstractNumId w:val="15"/>
  </w:num>
  <w:num w:numId="20">
    <w:abstractNumId w:val="33"/>
  </w:num>
  <w:num w:numId="21">
    <w:abstractNumId w:val="31"/>
  </w:num>
  <w:num w:numId="22">
    <w:abstractNumId w:val="32"/>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22"/>
  </w:num>
  <w:num w:numId="34">
    <w:abstractNumId w:val="30"/>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Jeffkins, David">
    <w15:presenceInfo w15:providerId="AD" w15:userId="S-1-5-21-1084369397-1995186422-1254182886-4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3AE"/>
    <w:rsid w:val="000174F9"/>
    <w:rsid w:val="000258F6"/>
    <w:rsid w:val="000379A7"/>
    <w:rsid w:val="00040EB8"/>
    <w:rsid w:val="00055311"/>
    <w:rsid w:val="00057B6D"/>
    <w:rsid w:val="00060C0C"/>
    <w:rsid w:val="00061A7B"/>
    <w:rsid w:val="000700CD"/>
    <w:rsid w:val="0007354A"/>
    <w:rsid w:val="00084FE9"/>
    <w:rsid w:val="000859C4"/>
    <w:rsid w:val="000904ED"/>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1B8"/>
    <w:rsid w:val="00140600"/>
    <w:rsid w:val="0014176F"/>
    <w:rsid w:val="00146F30"/>
    <w:rsid w:val="00155E95"/>
    <w:rsid w:val="00161325"/>
    <w:rsid w:val="00166C2E"/>
    <w:rsid w:val="001875B1"/>
    <w:rsid w:val="00194CA0"/>
    <w:rsid w:val="001B7940"/>
    <w:rsid w:val="001C16E6"/>
    <w:rsid w:val="001C7A39"/>
    <w:rsid w:val="001D4A3E"/>
    <w:rsid w:val="001E416D"/>
    <w:rsid w:val="00201337"/>
    <w:rsid w:val="002022EA"/>
    <w:rsid w:val="00205B17"/>
    <w:rsid w:val="00205D9B"/>
    <w:rsid w:val="00214828"/>
    <w:rsid w:val="002163AE"/>
    <w:rsid w:val="002204DA"/>
    <w:rsid w:val="0022371A"/>
    <w:rsid w:val="00233798"/>
    <w:rsid w:val="002520AD"/>
    <w:rsid w:val="002547CB"/>
    <w:rsid w:val="00257DF8"/>
    <w:rsid w:val="00257E4A"/>
    <w:rsid w:val="002707E9"/>
    <w:rsid w:val="0027175D"/>
    <w:rsid w:val="002E4993"/>
    <w:rsid w:val="002E5BAC"/>
    <w:rsid w:val="002E7635"/>
    <w:rsid w:val="002F265A"/>
    <w:rsid w:val="002F40FA"/>
    <w:rsid w:val="002F4F2E"/>
    <w:rsid w:val="00305EFE"/>
    <w:rsid w:val="00312966"/>
    <w:rsid w:val="00313D85"/>
    <w:rsid w:val="00315CE3"/>
    <w:rsid w:val="00316598"/>
    <w:rsid w:val="003251FE"/>
    <w:rsid w:val="003274DB"/>
    <w:rsid w:val="00327FBF"/>
    <w:rsid w:val="00336410"/>
    <w:rsid w:val="003569B3"/>
    <w:rsid w:val="0036382D"/>
    <w:rsid w:val="00372973"/>
    <w:rsid w:val="00380350"/>
    <w:rsid w:val="00380603"/>
    <w:rsid w:val="00380B4E"/>
    <w:rsid w:val="003816E4"/>
    <w:rsid w:val="003A7759"/>
    <w:rsid w:val="003B03EA"/>
    <w:rsid w:val="003B5C7C"/>
    <w:rsid w:val="003C7C34"/>
    <w:rsid w:val="003D0F37"/>
    <w:rsid w:val="003D49C0"/>
    <w:rsid w:val="003D5150"/>
    <w:rsid w:val="003F1C3A"/>
    <w:rsid w:val="00402296"/>
    <w:rsid w:val="00405755"/>
    <w:rsid w:val="00441393"/>
    <w:rsid w:val="0044753A"/>
    <w:rsid w:val="00447CF0"/>
    <w:rsid w:val="00456EE9"/>
    <w:rsid w:val="00456F10"/>
    <w:rsid w:val="00492A8D"/>
    <w:rsid w:val="004B518C"/>
    <w:rsid w:val="004D24EC"/>
    <w:rsid w:val="004E1D57"/>
    <w:rsid w:val="004E2F16"/>
    <w:rsid w:val="004E709D"/>
    <w:rsid w:val="00503044"/>
    <w:rsid w:val="00523040"/>
    <w:rsid w:val="00526234"/>
    <w:rsid w:val="005378B8"/>
    <w:rsid w:val="00557434"/>
    <w:rsid w:val="005629E8"/>
    <w:rsid w:val="00564664"/>
    <w:rsid w:val="0059159F"/>
    <w:rsid w:val="00595415"/>
    <w:rsid w:val="00597652"/>
    <w:rsid w:val="005A080B"/>
    <w:rsid w:val="005B12A5"/>
    <w:rsid w:val="005B2A91"/>
    <w:rsid w:val="005C161A"/>
    <w:rsid w:val="005C1BCB"/>
    <w:rsid w:val="005C2312"/>
    <w:rsid w:val="005C4735"/>
    <w:rsid w:val="005C5C63"/>
    <w:rsid w:val="005D304B"/>
    <w:rsid w:val="005E3989"/>
    <w:rsid w:val="005E4659"/>
    <w:rsid w:val="005F1386"/>
    <w:rsid w:val="005F17C2"/>
    <w:rsid w:val="005F5EE7"/>
    <w:rsid w:val="00607B0A"/>
    <w:rsid w:val="006127AC"/>
    <w:rsid w:val="00634A78"/>
    <w:rsid w:val="00642025"/>
    <w:rsid w:val="0064628C"/>
    <w:rsid w:val="0065107F"/>
    <w:rsid w:val="00657038"/>
    <w:rsid w:val="00666061"/>
    <w:rsid w:val="00667424"/>
    <w:rsid w:val="00667792"/>
    <w:rsid w:val="00671677"/>
    <w:rsid w:val="006750F2"/>
    <w:rsid w:val="00682F47"/>
    <w:rsid w:val="0068553C"/>
    <w:rsid w:val="00685F34"/>
    <w:rsid w:val="006975A8"/>
    <w:rsid w:val="00697AF7"/>
    <w:rsid w:val="006A48A6"/>
    <w:rsid w:val="006B2D4C"/>
    <w:rsid w:val="006C3053"/>
    <w:rsid w:val="006E0E7D"/>
    <w:rsid w:val="006E2635"/>
    <w:rsid w:val="006F1C14"/>
    <w:rsid w:val="007077EC"/>
    <w:rsid w:val="0072737A"/>
    <w:rsid w:val="00731DEE"/>
    <w:rsid w:val="0074389F"/>
    <w:rsid w:val="00747FEB"/>
    <w:rsid w:val="00755B03"/>
    <w:rsid w:val="007715E8"/>
    <w:rsid w:val="0077360F"/>
    <w:rsid w:val="00776004"/>
    <w:rsid w:val="0078486B"/>
    <w:rsid w:val="00785A39"/>
    <w:rsid w:val="00787D8A"/>
    <w:rsid w:val="00790277"/>
    <w:rsid w:val="00791EBC"/>
    <w:rsid w:val="00793577"/>
    <w:rsid w:val="007977FF"/>
    <w:rsid w:val="007A446A"/>
    <w:rsid w:val="007A72CF"/>
    <w:rsid w:val="007B03F1"/>
    <w:rsid w:val="007B6A93"/>
    <w:rsid w:val="007D2107"/>
    <w:rsid w:val="007D5895"/>
    <w:rsid w:val="007D77AB"/>
    <w:rsid w:val="007E30DF"/>
    <w:rsid w:val="007F5191"/>
    <w:rsid w:val="007F7544"/>
    <w:rsid w:val="00800995"/>
    <w:rsid w:val="00822227"/>
    <w:rsid w:val="008264E0"/>
    <w:rsid w:val="0083218D"/>
    <w:rsid w:val="008326B2"/>
    <w:rsid w:val="008336A7"/>
    <w:rsid w:val="008413EB"/>
    <w:rsid w:val="00846831"/>
    <w:rsid w:val="00850F97"/>
    <w:rsid w:val="00856546"/>
    <w:rsid w:val="00856939"/>
    <w:rsid w:val="008608A4"/>
    <w:rsid w:val="00865532"/>
    <w:rsid w:val="00866D11"/>
    <w:rsid w:val="008737D3"/>
    <w:rsid w:val="008747E0"/>
    <w:rsid w:val="00876841"/>
    <w:rsid w:val="00885E37"/>
    <w:rsid w:val="008972C3"/>
    <w:rsid w:val="008B237E"/>
    <w:rsid w:val="008C33B5"/>
    <w:rsid w:val="008C73A8"/>
    <w:rsid w:val="008D017F"/>
    <w:rsid w:val="008E1F69"/>
    <w:rsid w:val="008E2167"/>
    <w:rsid w:val="008E59A3"/>
    <w:rsid w:val="008F57D8"/>
    <w:rsid w:val="00902834"/>
    <w:rsid w:val="009069AA"/>
    <w:rsid w:val="009131D6"/>
    <w:rsid w:val="00914E26"/>
    <w:rsid w:val="0091590F"/>
    <w:rsid w:val="00916E19"/>
    <w:rsid w:val="00920B0A"/>
    <w:rsid w:val="0092540C"/>
    <w:rsid w:val="00925E0F"/>
    <w:rsid w:val="00931A57"/>
    <w:rsid w:val="009414E6"/>
    <w:rsid w:val="009575A2"/>
    <w:rsid w:val="0096705E"/>
    <w:rsid w:val="00971591"/>
    <w:rsid w:val="00974564"/>
    <w:rsid w:val="00974E99"/>
    <w:rsid w:val="009764FA"/>
    <w:rsid w:val="009778D2"/>
    <w:rsid w:val="00980192"/>
    <w:rsid w:val="00994A35"/>
    <w:rsid w:val="00994D97"/>
    <w:rsid w:val="009A0F4C"/>
    <w:rsid w:val="009B5154"/>
    <w:rsid w:val="009B7182"/>
    <w:rsid w:val="009B785E"/>
    <w:rsid w:val="009C26F8"/>
    <w:rsid w:val="009C3A74"/>
    <w:rsid w:val="009C609E"/>
    <w:rsid w:val="009E16EC"/>
    <w:rsid w:val="009E4A4D"/>
    <w:rsid w:val="009F081F"/>
    <w:rsid w:val="00A03543"/>
    <w:rsid w:val="00A03CFD"/>
    <w:rsid w:val="00A13E56"/>
    <w:rsid w:val="00A24838"/>
    <w:rsid w:val="00A429D7"/>
    <w:rsid w:val="00A4308C"/>
    <w:rsid w:val="00A549B3"/>
    <w:rsid w:val="00A70F46"/>
    <w:rsid w:val="00A72ED7"/>
    <w:rsid w:val="00A908A3"/>
    <w:rsid w:val="00A90D86"/>
    <w:rsid w:val="00AA3E01"/>
    <w:rsid w:val="00AB04DD"/>
    <w:rsid w:val="00AC33A2"/>
    <w:rsid w:val="00AD6D3F"/>
    <w:rsid w:val="00AE65F1"/>
    <w:rsid w:val="00AE6BB4"/>
    <w:rsid w:val="00AE74AD"/>
    <w:rsid w:val="00AF159C"/>
    <w:rsid w:val="00B01873"/>
    <w:rsid w:val="00B17253"/>
    <w:rsid w:val="00B17BE0"/>
    <w:rsid w:val="00B31A41"/>
    <w:rsid w:val="00B40199"/>
    <w:rsid w:val="00B40837"/>
    <w:rsid w:val="00B4631D"/>
    <w:rsid w:val="00B502FF"/>
    <w:rsid w:val="00B67422"/>
    <w:rsid w:val="00B70BD4"/>
    <w:rsid w:val="00B73463"/>
    <w:rsid w:val="00B76874"/>
    <w:rsid w:val="00B84DB4"/>
    <w:rsid w:val="00B86207"/>
    <w:rsid w:val="00B9016D"/>
    <w:rsid w:val="00B9212C"/>
    <w:rsid w:val="00BA0F98"/>
    <w:rsid w:val="00BA1517"/>
    <w:rsid w:val="00BA525E"/>
    <w:rsid w:val="00BA67FD"/>
    <w:rsid w:val="00BA7C48"/>
    <w:rsid w:val="00BB603C"/>
    <w:rsid w:val="00BC27F6"/>
    <w:rsid w:val="00BC39F4"/>
    <w:rsid w:val="00BD0748"/>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05FA"/>
    <w:rsid w:val="00CB4F63"/>
    <w:rsid w:val="00CC2334"/>
    <w:rsid w:val="00CC35EF"/>
    <w:rsid w:val="00CC5048"/>
    <w:rsid w:val="00CC6246"/>
    <w:rsid w:val="00CE5E46"/>
    <w:rsid w:val="00CE67ED"/>
    <w:rsid w:val="00CF1581"/>
    <w:rsid w:val="00CF457E"/>
    <w:rsid w:val="00D056DA"/>
    <w:rsid w:val="00D1463A"/>
    <w:rsid w:val="00D1798C"/>
    <w:rsid w:val="00D3700C"/>
    <w:rsid w:val="00D40847"/>
    <w:rsid w:val="00D653B1"/>
    <w:rsid w:val="00D65EF9"/>
    <w:rsid w:val="00D74AE1"/>
    <w:rsid w:val="00D865A8"/>
    <w:rsid w:val="00D92C2D"/>
    <w:rsid w:val="00DA0837"/>
    <w:rsid w:val="00DA09DA"/>
    <w:rsid w:val="00DA17CD"/>
    <w:rsid w:val="00DB25B3"/>
    <w:rsid w:val="00DC3664"/>
    <w:rsid w:val="00DD1DE5"/>
    <w:rsid w:val="00DE0893"/>
    <w:rsid w:val="00DE2814"/>
    <w:rsid w:val="00DF68EA"/>
    <w:rsid w:val="00DF7041"/>
    <w:rsid w:val="00E01272"/>
    <w:rsid w:val="00E03846"/>
    <w:rsid w:val="00E07C54"/>
    <w:rsid w:val="00E20A7D"/>
    <w:rsid w:val="00E221C3"/>
    <w:rsid w:val="00E27A2F"/>
    <w:rsid w:val="00E42A94"/>
    <w:rsid w:val="00E458BF"/>
    <w:rsid w:val="00E5535A"/>
    <w:rsid w:val="00E62428"/>
    <w:rsid w:val="00E706E7"/>
    <w:rsid w:val="00E84229"/>
    <w:rsid w:val="00E90E4E"/>
    <w:rsid w:val="00E9391E"/>
    <w:rsid w:val="00E93B72"/>
    <w:rsid w:val="00EA1052"/>
    <w:rsid w:val="00EA218F"/>
    <w:rsid w:val="00EA4F29"/>
    <w:rsid w:val="00EA5F83"/>
    <w:rsid w:val="00EA6F9D"/>
    <w:rsid w:val="00EB37AF"/>
    <w:rsid w:val="00EB6F3C"/>
    <w:rsid w:val="00EC1E2C"/>
    <w:rsid w:val="00EC35DD"/>
    <w:rsid w:val="00ED0CF1"/>
    <w:rsid w:val="00ED2A8D"/>
    <w:rsid w:val="00ED4039"/>
    <w:rsid w:val="00ED7E29"/>
    <w:rsid w:val="00EE54CB"/>
    <w:rsid w:val="00EF1C54"/>
    <w:rsid w:val="00EF3A7B"/>
    <w:rsid w:val="00EF404B"/>
    <w:rsid w:val="00EF6243"/>
    <w:rsid w:val="00F00376"/>
    <w:rsid w:val="00F157E2"/>
    <w:rsid w:val="00F527AC"/>
    <w:rsid w:val="00F575BD"/>
    <w:rsid w:val="00F61D83"/>
    <w:rsid w:val="00F63F77"/>
    <w:rsid w:val="00F65DD1"/>
    <w:rsid w:val="00F707B3"/>
    <w:rsid w:val="00F71135"/>
    <w:rsid w:val="00F83A53"/>
    <w:rsid w:val="00F87C37"/>
    <w:rsid w:val="00F90461"/>
    <w:rsid w:val="00F905E1"/>
    <w:rsid w:val="00FB6A3D"/>
    <w:rsid w:val="00FC378B"/>
    <w:rsid w:val="00FC3977"/>
    <w:rsid w:val="00FD2E36"/>
    <w:rsid w:val="00FD2F16"/>
    <w:rsid w:val="00FD6065"/>
    <w:rsid w:val="00FE0094"/>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145366C3"/>
  <w15:docId w15:val="{3A198406-0983-4A6F-A9EB-545A4B95B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6"/>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22"/>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qFormat/>
    <w:rsid w:val="00DA0837"/>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A0837"/>
    <w:pPr>
      <w:spacing w:after="120" w:line="240" w:lineRule="auto"/>
      <w:ind w:left="567"/>
      <w:jc w:val="both"/>
    </w:pPr>
    <w:rPr>
      <w:rFonts w:eastAsia="Times New Roman" w:cs="Times New Roman"/>
      <w:sz w:val="22"/>
      <w:szCs w:val="20"/>
      <w:lang w:eastAsia="en-GB"/>
    </w:rPr>
  </w:style>
  <w:style w:type="paragraph" w:customStyle="1" w:styleId="Acronym">
    <w:name w:val="Acronym"/>
    <w:basedOn w:val="Normal"/>
    <w:qFormat/>
    <w:rsid w:val="00BB603C"/>
    <w:pPr>
      <w:spacing w:after="60"/>
      <w:ind w:left="1418" w:hanging="141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image" Target="media/image5.emf"/><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10.emf"/><Relationship Id="rId28" Type="http://schemas.microsoft.com/office/2011/relationships/people" Target="people.xml"/><Relationship Id="rId10" Type="http://schemas.openxmlformats.org/officeDocument/2006/relationships/header" Target="header1.xml"/><Relationship Id="rId19" Type="http://schemas.openxmlformats.org/officeDocument/2006/relationships/image" Target="media/image6.emf"/><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4.xml"/><Relationship Id="rId22" Type="http://schemas.openxmlformats.org/officeDocument/2006/relationships/image" Target="media/image9.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2E088-F874-4560-8D34-057435C94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10</Pages>
  <Words>792</Words>
  <Characters>4517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5299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12</cp:revision>
  <cp:lastPrinted>2016-10-26T07:39:00Z</cp:lastPrinted>
  <dcterms:created xsi:type="dcterms:W3CDTF">2016-10-25T17:22:00Z</dcterms:created>
  <dcterms:modified xsi:type="dcterms:W3CDTF">2017-02-06T22:58:00Z</dcterms:modified>
</cp:coreProperties>
</file>